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2BA67B" w14:textId="77777777" w:rsidR="00857962" w:rsidRPr="00371BEF" w:rsidRDefault="00A44C32" w:rsidP="00C70EFE">
      <w:pPr>
        <w:pStyle w:val="Title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AB6EAA1" wp14:editId="7653DA88">
                <wp:simplePos x="0" y="0"/>
                <wp:positionH relativeFrom="column">
                  <wp:posOffset>-2511425</wp:posOffset>
                </wp:positionH>
                <wp:positionV relativeFrom="paragraph">
                  <wp:posOffset>5662930</wp:posOffset>
                </wp:positionV>
                <wp:extent cx="5490210" cy="382270"/>
                <wp:effectExtent l="2477770" t="0" r="2473960" b="0"/>
                <wp:wrapNone/>
                <wp:docPr id="8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490210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DCD42F" w14:textId="77777777" w:rsidR="00182386" w:rsidRDefault="00182386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Association Internationale de Signalisation Maritime     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6" type="#_x0000_t202" style="position:absolute;left:0;text-align:left;margin-left:-197.75pt;margin-top:445.9pt;width:432.3pt;height:30.1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" filled="f" fillcolor="#0c9" stroked="f">
                <v:textbox style="layout-flow:vertical;mso-layout-flow-alt:bottom-to-top">
                  <w:txbxContent>
                    <w:p w:rsidR="00182386" w:rsidRDefault="00182386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/>
                          <w:lang w:val="fr-FR"/>
                        </w:rPr>
                        <w:t xml:space="preserve">Association Internationale de Signalisation Maritime     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6" distR="114296" simplePos="0" relativeHeight="251659776" behindDoc="0" locked="0" layoutInCell="1" allowOverlap="1" wp14:anchorId="09F38E84" wp14:editId="5FAF2236">
                <wp:simplePos x="0" y="0"/>
                <wp:positionH relativeFrom="column">
                  <wp:posOffset>513714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19050" b="16510"/>
                <wp:wrapNone/>
                <wp:docPr id="7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1659776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from="40.45pt,12.4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6" distR="114296" simplePos="0" relativeHeight="251660800" behindDoc="0" locked="0" layoutInCell="1" allowOverlap="1" wp14:anchorId="5CC05DAA" wp14:editId="5AD619C0">
                <wp:simplePos x="0" y="0"/>
                <wp:positionH relativeFrom="column">
                  <wp:posOffset>-1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19050" b="16510"/>
                <wp:wrapNone/>
                <wp:docPr id="6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7" o:spid="_x0000_s1026" style="position:absolute;z-index:251660800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from="0,12.4pt" to="0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59bFA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2A6B02B" wp14:editId="2FC13E29">
                <wp:simplePos x="0" y="0"/>
                <wp:positionH relativeFrom="column">
                  <wp:posOffset>-1144270</wp:posOffset>
                </wp:positionH>
                <wp:positionV relativeFrom="paragraph">
                  <wp:posOffset>1551305</wp:posOffset>
                </wp:positionV>
                <wp:extent cx="2844800" cy="471170"/>
                <wp:effectExtent l="1110615" t="0" r="1104265" b="0"/>
                <wp:wrapNone/>
                <wp:docPr id="5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4480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055537" w14:textId="77777777" w:rsidR="00182386" w:rsidRDefault="00182386" w:rsidP="00E37CF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" o:spid="_x0000_s1027" type="#_x0000_t202" style="position:absolute;left:0;text-align:left;margin-left:-90.1pt;margin-top:122.15pt;width:224pt;height:37.1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" filled="f" fillcolor="#0c9" stroked="f">
                <v:textbox style="layout-flow:vertical;mso-layout-flow-alt:bottom-to-top">
                  <w:txbxContent>
                    <w:p w:rsidR="00182386" w:rsidRDefault="00182386" w:rsidP="00E37CF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rFonts w:cs="Arial"/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37A6AE3" wp14:editId="2A633E96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0"/>
                <wp:wrapNone/>
                <wp:docPr id="4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5699D4" w14:textId="77777777" w:rsidR="00182386" w:rsidRPr="00460028" w:rsidRDefault="0018238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10, rue des Gaudines</w:t>
                            </w:r>
                          </w:p>
                          <w:p w14:paraId="3A5842FE" w14:textId="77777777" w:rsidR="00182386" w:rsidRDefault="0018238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 w:rsidRPr="00460028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78100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 Saint Germain en Laye, France</w:t>
                            </w:r>
                          </w:p>
                          <w:p w14:paraId="670ED01B" w14:textId="77777777" w:rsidR="00182386" w:rsidRDefault="0018238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Telephone: +33 1 34 51 70 </w:t>
                            </w:r>
                            <w:proofErr w:type="gram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01  Fax</w:t>
                            </w:r>
                            <w:proofErr w:type="gramEnd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:  +33 1 34 51 82 05</w:t>
                            </w:r>
                          </w:p>
                          <w:p w14:paraId="3E5280BD" w14:textId="77777777" w:rsidR="00182386" w:rsidRDefault="00182386" w:rsidP="00B534F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e</w:t>
                            </w:r>
                            <w:proofErr w:type="gramEnd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-mail:  </w:t>
                            </w:r>
                            <w:hyperlink r:id="rId9" w:history="1">
                              <w:r w:rsidRPr="00713387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10" w:history="1">
                              <w:r w:rsidRPr="00126198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028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" filled="f" fillcolor="#0c9" stroked="f">
                <v:textbox>
                  <w:txbxContent>
                    <w:p w:rsidR="00182386" w:rsidRPr="00460028" w:rsidRDefault="0018238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10, rue des Gaudines</w:t>
                      </w:r>
                    </w:p>
                    <w:p w:rsidR="00182386" w:rsidRDefault="0018238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 w:rsidRPr="00460028"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78100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 xml:space="preserve"> Saint Germain en Laye, France</w:t>
                      </w:r>
                    </w:p>
                    <w:p w:rsidR="00182386" w:rsidRDefault="0018238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Telephone: +33 1 34 51 70 </w:t>
                      </w:r>
                      <w:proofErr w:type="gramStart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01  Fax</w:t>
                      </w:r>
                      <w:proofErr w:type="gramEnd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:  +33 1 34 51 82 05</w:t>
                      </w:r>
                    </w:p>
                    <w:p w:rsidR="00182386" w:rsidRDefault="00182386" w:rsidP="00B534F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 </w:t>
                      </w:r>
                      <w:hyperlink r:id="rId11" w:history="1">
                        <w:r w:rsidRPr="00713387">
                          <w:rPr>
                            <w:rStyle w:val="Hperlink"/>
                            <w:rFonts w:cs="Arial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Internet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2" w:history="1">
                        <w:r w:rsidRPr="00126198">
                          <w:rPr>
                            <w:rStyle w:val="Hperlink"/>
                            <w:rFonts w:cs="Arial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7F23B6">
        <w:rPr>
          <w:noProof/>
          <w:lang w:val="en-US"/>
        </w:rPr>
        <w:drawing>
          <wp:anchor distT="0" distB="0" distL="114300" distR="114300" simplePos="0" relativeHeight="251655680" behindDoc="0" locked="0" layoutInCell="1" allowOverlap="1" wp14:anchorId="3C64DC34" wp14:editId="04609D52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19050" t="0" r="0" b="0"/>
            <wp:wrapNone/>
            <wp:docPr id="10" name="Picture 112" descr="Description: 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98011E2" wp14:editId="113ABC55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287395"/>
                <wp:effectExtent l="0" t="0" r="0" b="8255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28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FDB207" w14:textId="77777777" w:rsidR="00182386" w:rsidRPr="00380C7B" w:rsidRDefault="0018238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IALA Guideline No. </w:t>
                            </w:r>
                            <w:r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####</w:t>
                            </w:r>
                          </w:p>
                          <w:p w14:paraId="21A395EE" w14:textId="77777777" w:rsidR="00182386" w:rsidRPr="00380C7B" w:rsidRDefault="0018238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1BBB87C8" w14:textId="77777777" w:rsidR="00182386" w:rsidRPr="00380C7B" w:rsidRDefault="0018238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On</w:t>
                            </w:r>
                          </w:p>
                          <w:p w14:paraId="0454BF9A" w14:textId="77777777" w:rsidR="00182386" w:rsidRPr="00380C7B" w:rsidRDefault="0018238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42473669" w14:textId="77777777" w:rsidR="00182386" w:rsidRPr="00C378FC" w:rsidRDefault="0018238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C378FC">
                              <w:rPr>
                                <w:b/>
                                <w:sz w:val="36"/>
                                <w:szCs w:val="36"/>
                                <w:highlight w:val="yellow"/>
                              </w:rPr>
                              <w:t xml:space="preserve">Use of decision support tools </w:t>
                            </w:r>
                            <w:ins w:id="0" w:author="Jüri" w:date="2013-03-13T15:23:00Z">
                              <w:r>
                                <w:rPr>
                                  <w:b/>
                                  <w:sz w:val="36"/>
                                  <w:szCs w:val="36"/>
                                  <w:highlight w:val="yellow"/>
                                </w:rPr>
                                <w:t>for</w:t>
                              </w:r>
                            </w:ins>
                            <w:del w:id="1" w:author="Jüri" w:date="2013-03-13T15:23:00Z">
                              <w:r w:rsidRPr="00C378FC" w:rsidDel="00182386">
                                <w:rPr>
                                  <w:b/>
                                  <w:sz w:val="36"/>
                                  <w:szCs w:val="36"/>
                                  <w:highlight w:val="yellow"/>
                                </w:rPr>
                                <w:delText>in</w:delText>
                              </w:r>
                            </w:del>
                            <w:r w:rsidRPr="00C378FC">
                              <w:rPr>
                                <w:b/>
                                <w:sz w:val="36"/>
                                <w:szCs w:val="36"/>
                                <w:highlight w:val="yellow"/>
                              </w:rPr>
                              <w:t xml:space="preserve"> VTS</w:t>
                            </w:r>
                            <w:ins w:id="2" w:author="Jüri" w:date="2013-03-13T15:23:00Z">
                              <w:r>
                                <w:rPr>
                                  <w:b/>
                                  <w:sz w:val="36"/>
                                  <w:szCs w:val="36"/>
                                  <w:highlight w:val="yellow"/>
                                </w:rPr>
                                <w:t xml:space="preserve"> personnel</w:t>
                              </w:r>
                            </w:ins>
                          </w:p>
                          <w:p w14:paraId="40FF2E37" w14:textId="77777777" w:rsidR="00182386" w:rsidRPr="00380C7B" w:rsidRDefault="0018238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189CC62E" w14:textId="77777777" w:rsidR="00182386" w:rsidRPr="00380C7B" w:rsidRDefault="0018238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Edition 1</w:t>
                            </w:r>
                          </w:p>
                          <w:p w14:paraId="516B9027" w14:textId="77777777" w:rsidR="00182386" w:rsidRPr="00380C7B" w:rsidRDefault="0018238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2685FFE9" w14:textId="77777777" w:rsidR="00182386" w:rsidRPr="00380C7B" w:rsidRDefault="0018238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[Date issued]</w:t>
                            </w:r>
                          </w:p>
                          <w:p w14:paraId="7DB75C04" w14:textId="77777777" w:rsidR="00182386" w:rsidRDefault="0018238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</w:pPr>
                            <w:r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highlight w:val="yellow"/>
                              </w:rPr>
                              <w:t>[Previous Edition; Date issued]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29" type="#_x0000_t202" style="position:absolute;left:0;text-align:left;margin-left:84pt;margin-top:39.1pt;width:4in;height:258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" filled="f" fillcolor="#0c9" stroked="f">
                <v:textbox>
                  <w:txbxContent>
                    <w:p w:rsidR="00182386" w:rsidRPr="00380C7B" w:rsidRDefault="0018238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IALA Guideline No. </w:t>
                      </w:r>
                      <w:r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####</w:t>
                      </w:r>
                    </w:p>
                    <w:p w:rsidR="00182386" w:rsidRPr="00380C7B" w:rsidRDefault="0018238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182386" w:rsidRPr="00380C7B" w:rsidRDefault="0018238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On</w:t>
                      </w:r>
                    </w:p>
                    <w:p w:rsidR="00182386" w:rsidRPr="00380C7B" w:rsidRDefault="0018238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182386" w:rsidRPr="00C378FC" w:rsidRDefault="0018238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C378FC">
                        <w:rPr>
                          <w:b/>
                          <w:sz w:val="36"/>
                          <w:szCs w:val="36"/>
                          <w:highlight w:val="yellow"/>
                        </w:rPr>
                        <w:t xml:space="preserve">Use of decision support tools </w:t>
                      </w:r>
                      <w:ins w:id="3" w:author="Jüri" w:date="2013-03-13T15:23:00Z">
                        <w:r>
                          <w:rPr>
                            <w:b/>
                            <w:sz w:val="36"/>
                            <w:szCs w:val="36"/>
                            <w:highlight w:val="yellow"/>
                          </w:rPr>
                          <w:t>for</w:t>
                        </w:r>
                      </w:ins>
                      <w:del w:id="4" w:author="Jüri" w:date="2013-03-13T15:23:00Z">
                        <w:r w:rsidRPr="00C378FC" w:rsidDel="00182386">
                          <w:rPr>
                            <w:b/>
                            <w:sz w:val="36"/>
                            <w:szCs w:val="36"/>
                            <w:highlight w:val="yellow"/>
                          </w:rPr>
                          <w:delText>in</w:delText>
                        </w:r>
                      </w:del>
                      <w:r w:rsidRPr="00C378FC">
                        <w:rPr>
                          <w:b/>
                          <w:sz w:val="36"/>
                          <w:szCs w:val="36"/>
                          <w:highlight w:val="yellow"/>
                        </w:rPr>
                        <w:t xml:space="preserve"> VTS</w:t>
                      </w:r>
                      <w:ins w:id="5" w:author="Jüri" w:date="2013-03-13T15:23:00Z">
                        <w:r>
                          <w:rPr>
                            <w:b/>
                            <w:sz w:val="36"/>
                            <w:szCs w:val="36"/>
                            <w:highlight w:val="yellow"/>
                          </w:rPr>
                          <w:t xml:space="preserve"> personnel</w:t>
                        </w:r>
                      </w:ins>
                    </w:p>
                    <w:p w:rsidR="00182386" w:rsidRPr="00380C7B" w:rsidRDefault="0018238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182386" w:rsidRPr="00380C7B" w:rsidRDefault="0018238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Edition 1</w:t>
                      </w:r>
                    </w:p>
                    <w:p w:rsidR="00182386" w:rsidRPr="00380C7B" w:rsidRDefault="0018238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182386" w:rsidRPr="00380C7B" w:rsidRDefault="0018238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[Date issued]</w:t>
                      </w:r>
                    </w:p>
                    <w:p w:rsidR="00182386" w:rsidRDefault="0018238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</w:rPr>
                      </w:pPr>
                      <w:r w:rsidRPr="00380C7B">
                        <w:rPr>
                          <w:rFonts w:cs="Arial"/>
                          <w:b/>
                          <w:bCs/>
                          <w:color w:val="000000"/>
                          <w:highlight w:val="yellow"/>
                        </w:rPr>
                        <w:t>[Previous Edition; Date issued]</w:t>
                      </w:r>
                    </w:p>
                  </w:txbxContent>
                </v:textbox>
              </v:shape>
            </w:pict>
          </mc:Fallback>
        </mc:AlternateContent>
      </w:r>
      <w:r w:rsidR="00460028" w:rsidRPr="00371BEF">
        <w:br w:type="page"/>
      </w:r>
      <w:bookmarkStart w:id="3" w:name="_Toc334606484"/>
      <w:r w:rsidR="009A2C02" w:rsidRPr="00371BEF">
        <w:lastRenderedPageBreak/>
        <w:t>Document Revisions</w:t>
      </w:r>
      <w:bookmarkEnd w:id="3"/>
    </w:p>
    <w:p w14:paraId="5E9E763A" w14:textId="77777777" w:rsidR="00857962" w:rsidRPr="00371BEF" w:rsidRDefault="00857962" w:rsidP="00A163D8">
      <w:pPr>
        <w:pStyle w:val="BodyText"/>
      </w:pPr>
      <w:r w:rsidRPr="00371BEF">
        <w:t>Revisions to the IALA Document are to be noted in the table prior to t</w:t>
      </w:r>
      <w:r w:rsidR="00E37CF6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371BEF" w14:paraId="29529286" w14:textId="77777777">
        <w:tc>
          <w:tcPr>
            <w:tcW w:w="1908" w:type="dxa"/>
          </w:tcPr>
          <w:p w14:paraId="002A7C18" w14:textId="77777777"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14:paraId="78E76335" w14:textId="77777777"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14:paraId="5FD5D4D3" w14:textId="77777777"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371BEF" w14:paraId="4839FA0D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5FCBD96C" w14:textId="77777777"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14:paraId="2A60EDA9" w14:textId="77777777"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14:paraId="638A35AC" w14:textId="77777777"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14:paraId="0876281A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733A9425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29523DF6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531FDD35" w14:textId="77777777"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14:paraId="4390FDD0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37ED2BDD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20B87C87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608E0635" w14:textId="77777777"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14:paraId="2E7D538A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2C65F73F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5ECAE7D4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292C95D8" w14:textId="77777777"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14:paraId="3E9839C8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18FAA755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62F22551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7E8E9287" w14:textId="77777777"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14:paraId="3E5ED8D3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70ED877E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6373E4CF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701DB2BC" w14:textId="77777777" w:rsidR="00857962" w:rsidRPr="00371BEF" w:rsidRDefault="00857962" w:rsidP="00A163D8">
            <w:pPr>
              <w:spacing w:before="60" w:after="60"/>
            </w:pPr>
          </w:p>
        </w:tc>
      </w:tr>
    </w:tbl>
    <w:p w14:paraId="57B0DA50" w14:textId="77777777" w:rsidR="00460028" w:rsidRPr="00371BEF" w:rsidRDefault="00857962" w:rsidP="00371BEF">
      <w:pPr>
        <w:pStyle w:val="Title"/>
      </w:pPr>
      <w:r w:rsidRPr="00371BEF">
        <w:br w:type="page"/>
      </w:r>
      <w:bookmarkStart w:id="4" w:name="_Toc334606485"/>
      <w:r w:rsidR="00371BEF" w:rsidRPr="00371BEF">
        <w:lastRenderedPageBreak/>
        <w:t>Table of Contents</w:t>
      </w:r>
      <w:bookmarkEnd w:id="4"/>
    </w:p>
    <w:p w14:paraId="36B409BA" w14:textId="77777777" w:rsidR="00952FA5" w:rsidRPr="00952FA5" w:rsidRDefault="00952FA5" w:rsidP="00952FA5">
      <w:pPr>
        <w:rPr>
          <w:lang w:eastAsia="de-DE"/>
        </w:rPr>
      </w:pPr>
      <w:r>
        <w:rPr>
          <w:lang w:eastAsia="de-DE"/>
        </w:rPr>
        <w:t>White</w:t>
      </w:r>
      <w:r w:rsidRPr="00952FA5">
        <w:rPr>
          <w:lang w:eastAsia="de-DE"/>
        </w:rPr>
        <w:t xml:space="preserve"> requires work, input or rewriting</w:t>
      </w:r>
    </w:p>
    <w:p w14:paraId="33E5F62B" w14:textId="77777777" w:rsidR="00952FA5" w:rsidRPr="00671259" w:rsidRDefault="00952FA5" w:rsidP="00952FA5">
      <w:pPr>
        <w:rPr>
          <w:highlight w:val="yellow"/>
          <w:lang w:eastAsia="de-DE"/>
        </w:rPr>
      </w:pPr>
      <w:r w:rsidRPr="00671259">
        <w:rPr>
          <w:highlight w:val="yellow"/>
          <w:lang w:eastAsia="de-DE"/>
        </w:rPr>
        <w:t>Yellow require</w:t>
      </w:r>
      <w:r>
        <w:rPr>
          <w:highlight w:val="yellow"/>
          <w:lang w:eastAsia="de-DE"/>
        </w:rPr>
        <w:t>s</w:t>
      </w:r>
      <w:r w:rsidRPr="00671259">
        <w:rPr>
          <w:highlight w:val="yellow"/>
          <w:lang w:eastAsia="de-DE"/>
        </w:rPr>
        <w:t xml:space="preserve"> structuring or more work and review</w:t>
      </w:r>
    </w:p>
    <w:p w14:paraId="1821A20C" w14:textId="77777777" w:rsidR="00952FA5" w:rsidRPr="00671259" w:rsidRDefault="00952FA5" w:rsidP="00952FA5">
      <w:pPr>
        <w:rPr>
          <w:highlight w:val="green"/>
          <w:lang w:eastAsia="de-DE"/>
        </w:rPr>
      </w:pPr>
      <w:r w:rsidRPr="00671259">
        <w:rPr>
          <w:highlight w:val="green"/>
          <w:lang w:eastAsia="de-DE"/>
        </w:rPr>
        <w:t xml:space="preserve">Green has been reviewed by the </w:t>
      </w:r>
      <w:r>
        <w:rPr>
          <w:highlight w:val="green"/>
          <w:lang w:eastAsia="de-DE"/>
        </w:rPr>
        <w:t>Task Leader</w:t>
      </w:r>
    </w:p>
    <w:p w14:paraId="5D525257" w14:textId="77777777" w:rsidR="00952FA5" w:rsidRPr="00952FA5" w:rsidRDefault="00952FA5" w:rsidP="00952FA5">
      <w:pPr>
        <w:rPr>
          <w:highlight w:val="cyan"/>
          <w:lang w:eastAsia="de-DE"/>
        </w:rPr>
      </w:pPr>
      <w:r w:rsidRPr="00952FA5">
        <w:rPr>
          <w:highlight w:val="cyan"/>
          <w:lang w:eastAsia="de-DE"/>
        </w:rPr>
        <w:t xml:space="preserve">Blue </w:t>
      </w:r>
      <w:r w:rsidR="00C378FC">
        <w:rPr>
          <w:highlight w:val="cyan"/>
          <w:lang w:eastAsia="de-DE"/>
        </w:rPr>
        <w:t>has been</w:t>
      </w:r>
      <w:r w:rsidRPr="00952FA5">
        <w:rPr>
          <w:highlight w:val="cyan"/>
          <w:lang w:eastAsia="de-DE"/>
        </w:rPr>
        <w:t xml:space="preserve"> review</w:t>
      </w:r>
      <w:r w:rsidR="00C378FC">
        <w:rPr>
          <w:highlight w:val="cyan"/>
          <w:lang w:eastAsia="de-DE"/>
        </w:rPr>
        <w:t>ed</w:t>
      </w:r>
      <w:r w:rsidRPr="00952FA5">
        <w:rPr>
          <w:highlight w:val="cyan"/>
          <w:lang w:eastAsia="de-DE"/>
        </w:rPr>
        <w:t xml:space="preserve"> by WG</w:t>
      </w:r>
    </w:p>
    <w:p w14:paraId="3A2DC559" w14:textId="77777777" w:rsidR="00952FA5" w:rsidRPr="00371BEF" w:rsidRDefault="00952FA5" w:rsidP="00380C7B"/>
    <w:p w14:paraId="08F8B6D6" w14:textId="77777777" w:rsidR="00A43C5C" w:rsidRDefault="0093473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r>
        <w:fldChar w:fldCharType="begin"/>
      </w:r>
      <w:r w:rsidR="007379A8">
        <w:instrText xml:space="preserve"> TOC \o "3-3" \h \z \t "Heading 1,1,Heading 2,2,Annex,4,Appendix,5,Title,1" </w:instrText>
      </w:r>
      <w:r>
        <w:fldChar w:fldCharType="separate"/>
      </w:r>
      <w:hyperlink w:anchor="_Toc334606484" w:history="1">
        <w:r w:rsidR="00A43C5C" w:rsidRPr="00800558">
          <w:rPr>
            <w:rStyle w:val="Hyperlink"/>
            <w:noProof/>
          </w:rPr>
          <w:t>Document Revisions (Title style)</w:t>
        </w:r>
        <w:r w:rsidR="00A43C5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88AD881" w14:textId="77777777" w:rsidR="00A43C5C" w:rsidRDefault="007B4D0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334606485" w:history="1">
        <w:r w:rsidR="00A43C5C" w:rsidRPr="00800558">
          <w:rPr>
            <w:rStyle w:val="Hyperlink"/>
            <w:noProof/>
          </w:rPr>
          <w:t>Table of Contents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_Toc334606485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3</w:t>
        </w:r>
        <w:r w:rsidR="00934737">
          <w:rPr>
            <w:noProof/>
            <w:webHidden/>
          </w:rPr>
          <w:fldChar w:fldCharType="end"/>
        </w:r>
      </w:hyperlink>
    </w:p>
    <w:p w14:paraId="11A09F83" w14:textId="77777777" w:rsidR="00A43C5C" w:rsidRDefault="007B4D0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334606486" w:history="1">
        <w:r w:rsidR="00A43C5C" w:rsidRPr="00800558">
          <w:rPr>
            <w:rStyle w:val="Hyperlink"/>
            <w:noProof/>
          </w:rPr>
          <w:t>Index of Tables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_Toc334606486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4</w:t>
        </w:r>
        <w:r w:rsidR="00934737">
          <w:rPr>
            <w:noProof/>
            <w:webHidden/>
          </w:rPr>
          <w:fldChar w:fldCharType="end"/>
        </w:r>
      </w:hyperlink>
    </w:p>
    <w:p w14:paraId="5A14257A" w14:textId="77777777" w:rsidR="00A43C5C" w:rsidRDefault="007B4D0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334606487" w:history="1">
        <w:r w:rsidR="00A43C5C" w:rsidRPr="00800558">
          <w:rPr>
            <w:rStyle w:val="Hyperlink"/>
            <w:noProof/>
          </w:rPr>
          <w:t>Index of Figures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_Toc334606487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4</w:t>
        </w:r>
        <w:r w:rsidR="00934737">
          <w:rPr>
            <w:noProof/>
            <w:webHidden/>
          </w:rPr>
          <w:fldChar w:fldCharType="end"/>
        </w:r>
      </w:hyperlink>
    </w:p>
    <w:p w14:paraId="51EE9EB3" w14:textId="77777777" w:rsidR="00A43C5C" w:rsidRDefault="007B4D0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334606488" w:history="1">
        <w:r w:rsidR="00A43C5C" w:rsidRPr="00800558">
          <w:rPr>
            <w:rStyle w:val="Hyperlink"/>
            <w:noProof/>
          </w:rPr>
          <w:t>Use of decision support tools in VTS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_Toc334606488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5</w:t>
        </w:r>
        <w:r w:rsidR="00934737">
          <w:rPr>
            <w:noProof/>
            <w:webHidden/>
          </w:rPr>
          <w:fldChar w:fldCharType="end"/>
        </w:r>
      </w:hyperlink>
    </w:p>
    <w:p w14:paraId="4A4B09A6" w14:textId="77777777" w:rsidR="00A43C5C" w:rsidRDefault="007B4D0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334606489" w:history="1">
        <w:r w:rsidR="00A43C5C" w:rsidRPr="00800558">
          <w:rPr>
            <w:rStyle w:val="Hyperlink"/>
            <w:noProof/>
          </w:rPr>
          <w:t>1</w:t>
        </w:r>
        <w:r w:rsidR="00A43C5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eastAsia="en-GB"/>
          </w:rPr>
          <w:tab/>
        </w:r>
        <w:r w:rsidR="00A43C5C" w:rsidRPr="00800558">
          <w:rPr>
            <w:rStyle w:val="Hyperlink"/>
            <w:noProof/>
          </w:rPr>
          <w:t>Introduction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_Toc334606489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5</w:t>
        </w:r>
        <w:r w:rsidR="00934737">
          <w:rPr>
            <w:noProof/>
            <w:webHidden/>
          </w:rPr>
          <w:fldChar w:fldCharType="end"/>
        </w:r>
      </w:hyperlink>
    </w:p>
    <w:p w14:paraId="3BBE103A" w14:textId="77777777" w:rsidR="00A43C5C" w:rsidRDefault="007B4D0D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490" w:history="1">
        <w:r w:rsidR="00A43C5C" w:rsidRPr="00800558">
          <w:rPr>
            <w:rStyle w:val="Hyperlink"/>
            <w:noProof/>
            <w:lang w:eastAsia="de-DE"/>
          </w:rPr>
          <w:t>1.1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yperlink"/>
            <w:noProof/>
            <w:lang w:eastAsia="de-DE"/>
          </w:rPr>
          <w:t>Aim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_Toc334606490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5</w:t>
        </w:r>
        <w:r w:rsidR="00934737">
          <w:rPr>
            <w:noProof/>
            <w:webHidden/>
          </w:rPr>
          <w:fldChar w:fldCharType="end"/>
        </w:r>
      </w:hyperlink>
    </w:p>
    <w:p w14:paraId="058162A1" w14:textId="77777777" w:rsidR="00A43C5C" w:rsidRDefault="007B4D0D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491" w:history="1">
        <w:r w:rsidR="00A43C5C" w:rsidRPr="00800558">
          <w:rPr>
            <w:rStyle w:val="Hyperlink"/>
            <w:noProof/>
            <w:lang w:eastAsia="de-DE"/>
          </w:rPr>
          <w:t>1.2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yperlink"/>
            <w:noProof/>
            <w:lang w:eastAsia="de-DE"/>
          </w:rPr>
          <w:t>Purpose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_Toc334606491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5</w:t>
        </w:r>
        <w:r w:rsidR="00934737">
          <w:rPr>
            <w:noProof/>
            <w:webHidden/>
          </w:rPr>
          <w:fldChar w:fldCharType="end"/>
        </w:r>
      </w:hyperlink>
    </w:p>
    <w:p w14:paraId="4FB180FF" w14:textId="77777777" w:rsidR="00A43C5C" w:rsidRDefault="007B4D0D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492" w:history="1">
        <w:r w:rsidR="00A43C5C" w:rsidRPr="00800558">
          <w:rPr>
            <w:rStyle w:val="Hyperlink"/>
            <w:noProof/>
            <w:lang w:eastAsia="de-DE"/>
          </w:rPr>
          <w:t>1.3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yperlink"/>
            <w:noProof/>
            <w:lang w:eastAsia="de-DE"/>
          </w:rPr>
          <w:t>References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_Toc334606492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5</w:t>
        </w:r>
        <w:r w:rsidR="00934737">
          <w:rPr>
            <w:noProof/>
            <w:webHidden/>
          </w:rPr>
          <w:fldChar w:fldCharType="end"/>
        </w:r>
      </w:hyperlink>
    </w:p>
    <w:p w14:paraId="67AE8D8D" w14:textId="77777777" w:rsidR="00A43C5C" w:rsidRDefault="007B4D0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334606493" w:history="1">
        <w:r w:rsidR="00A43C5C" w:rsidRPr="00800558">
          <w:rPr>
            <w:rStyle w:val="Hyperlink"/>
            <w:noProof/>
          </w:rPr>
          <w:t>2</w:t>
        </w:r>
        <w:r w:rsidR="00A43C5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eastAsia="en-GB"/>
          </w:rPr>
          <w:tab/>
        </w:r>
        <w:r w:rsidR="00A43C5C" w:rsidRPr="00800558">
          <w:rPr>
            <w:rStyle w:val="Hyperlink"/>
            <w:noProof/>
          </w:rPr>
          <w:t>Definitions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_Toc334606493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5</w:t>
        </w:r>
        <w:r w:rsidR="00934737">
          <w:rPr>
            <w:noProof/>
            <w:webHidden/>
          </w:rPr>
          <w:fldChar w:fldCharType="end"/>
        </w:r>
      </w:hyperlink>
    </w:p>
    <w:p w14:paraId="2E794F0A" w14:textId="77777777" w:rsidR="00A43C5C" w:rsidRDefault="007B4D0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334606494" w:history="1">
        <w:r w:rsidR="00A43C5C" w:rsidRPr="00800558">
          <w:rPr>
            <w:rStyle w:val="Hyperlink"/>
            <w:noProof/>
          </w:rPr>
          <w:t>3</w:t>
        </w:r>
        <w:r w:rsidR="00A43C5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eastAsia="en-GB"/>
          </w:rPr>
          <w:tab/>
        </w:r>
        <w:r w:rsidR="00A43C5C" w:rsidRPr="00800558">
          <w:rPr>
            <w:rStyle w:val="Hyperlink"/>
            <w:noProof/>
          </w:rPr>
          <w:t>Purpose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_Toc334606494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6</w:t>
        </w:r>
        <w:r w:rsidR="00934737">
          <w:rPr>
            <w:noProof/>
            <w:webHidden/>
          </w:rPr>
          <w:fldChar w:fldCharType="end"/>
        </w:r>
      </w:hyperlink>
    </w:p>
    <w:p w14:paraId="7ED9ECEC" w14:textId="77777777" w:rsidR="00A43C5C" w:rsidRDefault="0093473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r>
        <w:fldChar w:fldCharType="begin"/>
      </w:r>
      <w:r w:rsidR="00427BA5">
        <w:instrText xml:space="preserve"> HYPERLINK \l "_Toc334606495" </w:instrText>
      </w:r>
      <w:r>
        <w:fldChar w:fldCharType="separate"/>
      </w:r>
      <w:r w:rsidR="00A43C5C" w:rsidRPr="00800558">
        <w:rPr>
          <w:rStyle w:val="Hyperlink"/>
          <w:noProof/>
        </w:rPr>
        <w:t>4</w:t>
      </w:r>
      <w:r w:rsidR="00A43C5C"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  <w:tab/>
      </w:r>
      <w:del w:id="5" w:author="Jüri" w:date="2013-03-12T16:22:00Z">
        <w:r w:rsidR="00A43C5C" w:rsidRPr="00800558" w:rsidDel="001C5A30">
          <w:rPr>
            <w:rStyle w:val="Hyperlink"/>
            <w:noProof/>
          </w:rPr>
          <w:delText xml:space="preserve">Application </w:delText>
        </w:r>
      </w:del>
      <w:ins w:id="6" w:author="Jüri" w:date="2013-03-12T16:24:00Z">
        <w:r w:rsidR="001C5A30">
          <w:rPr>
            <w:rStyle w:val="Hyperlink"/>
            <w:noProof/>
          </w:rPr>
          <w:t xml:space="preserve"> UTILIZATION</w:t>
        </w:r>
      </w:ins>
      <w:ins w:id="7" w:author="Jüri" w:date="2013-03-12T16:22:00Z">
        <w:r w:rsidR="001C5A30" w:rsidRPr="00800558">
          <w:rPr>
            <w:rStyle w:val="Hyperlink"/>
            <w:noProof/>
          </w:rPr>
          <w:t xml:space="preserve"> </w:t>
        </w:r>
      </w:ins>
      <w:r w:rsidR="00A43C5C" w:rsidRPr="00800558">
        <w:rPr>
          <w:rStyle w:val="Hyperlink"/>
          <w:noProof/>
        </w:rPr>
        <w:t>of decision Support tools</w:t>
      </w:r>
      <w:r w:rsidR="00A43C5C">
        <w:rPr>
          <w:noProof/>
          <w:webHidden/>
        </w:rPr>
        <w:tab/>
      </w:r>
      <w:r>
        <w:rPr>
          <w:noProof/>
          <w:webHidden/>
        </w:rPr>
        <w:fldChar w:fldCharType="begin"/>
      </w:r>
      <w:r w:rsidR="00A43C5C">
        <w:rPr>
          <w:noProof/>
          <w:webHidden/>
        </w:rPr>
        <w:instrText xml:space="preserve"> PAGEREF _Toc334606495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 w:rsidR="00A43C5C">
        <w:rPr>
          <w:noProof/>
          <w:webHidden/>
        </w:rPr>
        <w:t>6</w:t>
      </w:r>
      <w:r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14:paraId="09632614" w14:textId="77777777" w:rsidR="00A43C5C" w:rsidRDefault="007B4D0D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496" w:history="1">
        <w:r w:rsidR="00A43C5C" w:rsidRPr="00800558">
          <w:rPr>
            <w:rStyle w:val="Hyperlink"/>
            <w:noProof/>
            <w:lang w:eastAsia="de-DE"/>
          </w:rPr>
          <w:t>4.1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yperlink"/>
            <w:noProof/>
            <w:lang w:eastAsia="de-DE"/>
          </w:rPr>
          <w:t>Introduction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_Toc334606496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6</w:t>
        </w:r>
        <w:r w:rsidR="00934737">
          <w:rPr>
            <w:noProof/>
            <w:webHidden/>
          </w:rPr>
          <w:fldChar w:fldCharType="end"/>
        </w:r>
      </w:hyperlink>
    </w:p>
    <w:p w14:paraId="3BB888FC" w14:textId="77777777" w:rsidR="00A43C5C" w:rsidRDefault="007B4D0D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497" w:history="1">
        <w:r w:rsidR="00A43C5C" w:rsidRPr="00800558">
          <w:rPr>
            <w:rStyle w:val="Hyperlink"/>
            <w:noProof/>
            <w:lang w:eastAsia="de-DE"/>
          </w:rPr>
          <w:t>4.2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yperlink"/>
            <w:noProof/>
            <w:lang w:eastAsia="de-DE"/>
          </w:rPr>
          <w:t>Formal Safety Assessment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_Toc334606497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6</w:t>
        </w:r>
        <w:r w:rsidR="00934737">
          <w:rPr>
            <w:noProof/>
            <w:webHidden/>
          </w:rPr>
          <w:fldChar w:fldCharType="end"/>
        </w:r>
      </w:hyperlink>
    </w:p>
    <w:p w14:paraId="316BFC78" w14:textId="77777777" w:rsidR="00A43C5C" w:rsidRDefault="007B4D0D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498" w:history="1">
        <w:r w:rsidR="00A43C5C" w:rsidRPr="00800558">
          <w:rPr>
            <w:rStyle w:val="Hyperlink"/>
            <w:noProof/>
            <w:lang w:eastAsia="de-DE"/>
          </w:rPr>
          <w:t>4.3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yperlink"/>
            <w:noProof/>
            <w:lang w:eastAsia="de-DE"/>
          </w:rPr>
          <w:t>Quality of decision support tools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_Toc334606498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6</w:t>
        </w:r>
        <w:r w:rsidR="00934737">
          <w:rPr>
            <w:noProof/>
            <w:webHidden/>
          </w:rPr>
          <w:fldChar w:fldCharType="end"/>
        </w:r>
      </w:hyperlink>
    </w:p>
    <w:p w14:paraId="16C16808" w14:textId="77777777" w:rsidR="00A43C5C" w:rsidRDefault="007B4D0D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499" w:history="1">
        <w:r w:rsidR="00A43C5C" w:rsidRPr="00800558">
          <w:rPr>
            <w:rStyle w:val="Hyperlink"/>
            <w:noProof/>
            <w:lang w:eastAsia="de-DE"/>
          </w:rPr>
          <w:t>4.4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yperlink"/>
            <w:noProof/>
            <w:lang w:eastAsia="de-DE"/>
          </w:rPr>
          <w:t>Audio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_Toc334606499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6</w:t>
        </w:r>
        <w:r w:rsidR="00934737">
          <w:rPr>
            <w:noProof/>
            <w:webHidden/>
          </w:rPr>
          <w:fldChar w:fldCharType="end"/>
        </w:r>
      </w:hyperlink>
    </w:p>
    <w:p w14:paraId="14C0A59E" w14:textId="77777777" w:rsidR="00A43C5C" w:rsidRDefault="007B4D0D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00" w:history="1">
        <w:r w:rsidR="00A43C5C" w:rsidRPr="00800558">
          <w:rPr>
            <w:rStyle w:val="Hyperlink"/>
            <w:noProof/>
            <w:lang w:eastAsia="de-DE"/>
          </w:rPr>
          <w:t>4.5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yperlink"/>
            <w:noProof/>
            <w:lang w:eastAsia="de-DE"/>
          </w:rPr>
          <w:t>Information portrayal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_Toc334606500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6</w:t>
        </w:r>
        <w:r w:rsidR="00934737">
          <w:rPr>
            <w:noProof/>
            <w:webHidden/>
          </w:rPr>
          <w:fldChar w:fldCharType="end"/>
        </w:r>
      </w:hyperlink>
    </w:p>
    <w:p w14:paraId="3D9E6668" w14:textId="77777777" w:rsidR="00A43C5C" w:rsidRDefault="007B4D0D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01" w:history="1">
        <w:r w:rsidR="00A43C5C" w:rsidRPr="00800558">
          <w:rPr>
            <w:rStyle w:val="Hyperlink"/>
            <w:noProof/>
            <w:lang w:eastAsia="de-DE"/>
          </w:rPr>
          <w:t>4.6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yperlink"/>
            <w:noProof/>
            <w:lang w:eastAsia="de-DE"/>
          </w:rPr>
          <w:t>Logging and Replay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_Toc334606501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14:paraId="00CB6C9E" w14:textId="77777777" w:rsidR="00A43C5C" w:rsidRDefault="007B4D0D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02" w:history="1">
        <w:r w:rsidR="00A43C5C" w:rsidRPr="00800558">
          <w:rPr>
            <w:rStyle w:val="Hyperlink"/>
            <w:noProof/>
            <w:lang w:eastAsia="de-DE"/>
          </w:rPr>
          <w:t>4.7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yperlink"/>
            <w:noProof/>
            <w:lang w:eastAsia="de-DE"/>
          </w:rPr>
          <w:t>Training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_Toc334606502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14:paraId="17128BCB" w14:textId="77777777" w:rsidR="00A43C5C" w:rsidRDefault="007B4D0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334606503" w:history="1">
        <w:r w:rsidR="00A43C5C" w:rsidRPr="00800558">
          <w:rPr>
            <w:rStyle w:val="Hyperlink"/>
            <w:noProof/>
          </w:rPr>
          <w:t>5</w:t>
        </w:r>
        <w:r w:rsidR="00A43C5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eastAsia="en-GB"/>
          </w:rPr>
          <w:tab/>
        </w:r>
        <w:r w:rsidR="00A43C5C" w:rsidRPr="00800558">
          <w:rPr>
            <w:rStyle w:val="Hyperlink"/>
            <w:noProof/>
          </w:rPr>
          <w:t>decision support tools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_Toc334606503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14:paraId="3D89AC89" w14:textId="77777777" w:rsidR="00A43C5C" w:rsidRDefault="007B4D0D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04" w:history="1">
        <w:r w:rsidR="00A43C5C" w:rsidRPr="00800558">
          <w:rPr>
            <w:rStyle w:val="Hyperlink"/>
            <w:noProof/>
            <w:lang w:eastAsia="de-DE"/>
          </w:rPr>
          <w:t>5.1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yperlink"/>
            <w:noProof/>
            <w:lang w:eastAsia="de-DE"/>
          </w:rPr>
          <w:t>CPA/TCPA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_Toc334606504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14:paraId="65ACD52D" w14:textId="77777777" w:rsidR="00A43C5C" w:rsidRDefault="007B4D0D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05" w:history="1">
        <w:r w:rsidR="00A43C5C" w:rsidRPr="00800558">
          <w:rPr>
            <w:rStyle w:val="Hyperlink"/>
            <w:noProof/>
            <w:lang w:eastAsia="de-DE"/>
          </w:rPr>
          <w:t>5.2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yperlink"/>
            <w:noProof/>
            <w:lang w:eastAsia="de-DE"/>
          </w:rPr>
          <w:t>Collision alerts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_Toc334606505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14:paraId="327B19EE" w14:textId="77777777" w:rsidR="00A43C5C" w:rsidRDefault="007B4D0D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06" w:history="1">
        <w:r w:rsidR="00A43C5C" w:rsidRPr="00800558">
          <w:rPr>
            <w:rStyle w:val="Hyperlink"/>
            <w:noProof/>
            <w:lang w:eastAsia="de-DE"/>
          </w:rPr>
          <w:t>5.3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yperlink"/>
            <w:noProof/>
            <w:lang w:eastAsia="de-DE"/>
          </w:rPr>
          <w:t>Grounding alert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_Toc334606506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14:paraId="379E9F98" w14:textId="77777777" w:rsidR="00A43C5C" w:rsidRDefault="007B4D0D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07" w:history="1">
        <w:r w:rsidR="00A43C5C" w:rsidRPr="00800558">
          <w:rPr>
            <w:rStyle w:val="Hyperlink"/>
            <w:noProof/>
            <w:lang w:eastAsia="de-DE"/>
          </w:rPr>
          <w:t>5.4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yperlink"/>
            <w:noProof/>
            <w:lang w:eastAsia="de-DE"/>
          </w:rPr>
          <w:t>Anchor watch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_Toc334606507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14:paraId="5B5D65C8" w14:textId="77777777" w:rsidR="00A43C5C" w:rsidRDefault="007B4D0D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08" w:history="1">
        <w:r w:rsidR="00A43C5C" w:rsidRPr="00800558">
          <w:rPr>
            <w:rStyle w:val="Hyperlink"/>
            <w:noProof/>
            <w:lang w:eastAsia="de-DE"/>
          </w:rPr>
          <w:t>5.5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yperlink"/>
            <w:noProof/>
            <w:lang w:eastAsia="de-DE"/>
          </w:rPr>
          <w:t>Area penetration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_Toc334606508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14:paraId="29168226" w14:textId="77777777" w:rsidR="00A43C5C" w:rsidRDefault="007B4D0D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09" w:history="1">
        <w:r w:rsidR="00A43C5C" w:rsidRPr="00800558">
          <w:rPr>
            <w:rStyle w:val="Hyperlink"/>
            <w:noProof/>
            <w:lang w:eastAsia="de-DE"/>
          </w:rPr>
          <w:t>5.6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yperlink"/>
            <w:noProof/>
            <w:lang w:eastAsia="de-DE"/>
          </w:rPr>
          <w:t>Critical Waypoint Monitoring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_Toc334606509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14:paraId="5F8BB323" w14:textId="77777777" w:rsidR="00A43C5C" w:rsidRDefault="007B4D0D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10" w:history="1">
        <w:r w:rsidR="00A43C5C" w:rsidRPr="00800558">
          <w:rPr>
            <w:rStyle w:val="Hyperlink"/>
            <w:noProof/>
            <w:lang w:eastAsia="de-DE"/>
          </w:rPr>
          <w:t>5.7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yperlink"/>
            <w:noProof/>
            <w:lang w:eastAsia="de-DE"/>
          </w:rPr>
          <w:t>Speeding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_Toc334606510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14:paraId="0D641C8F" w14:textId="77777777" w:rsidR="00A43C5C" w:rsidRDefault="007B4D0D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11" w:history="1">
        <w:r w:rsidR="00A43C5C" w:rsidRPr="00800558">
          <w:rPr>
            <w:rStyle w:val="Hyperlink"/>
            <w:noProof/>
            <w:lang w:eastAsia="de-DE"/>
          </w:rPr>
          <w:t>5.8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yperlink"/>
            <w:noProof/>
            <w:lang w:eastAsia="de-DE"/>
          </w:rPr>
          <w:t>Route adherence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_Toc334606511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14:paraId="54A8616E" w14:textId="77777777" w:rsidR="00A43C5C" w:rsidRDefault="007B4D0D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12" w:history="1">
        <w:r w:rsidR="00A43C5C" w:rsidRPr="00800558">
          <w:rPr>
            <w:rStyle w:val="Hyperlink"/>
            <w:noProof/>
            <w:lang w:eastAsia="de-DE"/>
          </w:rPr>
          <w:t>5.9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yperlink"/>
            <w:noProof/>
            <w:lang w:eastAsia="de-DE"/>
          </w:rPr>
          <w:t>Analysis and prediction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_Toc334606512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14:paraId="5AAE9DBD" w14:textId="77777777" w:rsidR="00A43C5C" w:rsidRDefault="007B4D0D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13" w:history="1">
        <w:r w:rsidR="00A43C5C" w:rsidRPr="00800558">
          <w:rPr>
            <w:rStyle w:val="Hyperlink"/>
            <w:noProof/>
            <w:lang w:eastAsia="de-DE"/>
          </w:rPr>
          <w:t>5.10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yperlink"/>
            <w:noProof/>
            <w:lang w:eastAsia="de-DE"/>
          </w:rPr>
          <w:t>Path time and track prediction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_Toc334606513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14:paraId="77E64143" w14:textId="77777777" w:rsidR="00A43C5C" w:rsidRDefault="007B4D0D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14" w:history="1">
        <w:r w:rsidR="00A43C5C" w:rsidRPr="00800558">
          <w:rPr>
            <w:rStyle w:val="Hyperlink"/>
            <w:noProof/>
            <w:lang w:eastAsia="de-DE"/>
          </w:rPr>
          <w:t>5.11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yperlink"/>
            <w:noProof/>
            <w:lang w:eastAsia="de-DE"/>
          </w:rPr>
          <w:t>Damaged vessel management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_Toc334606514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14:paraId="57628CDE" w14:textId="77777777" w:rsidR="00A43C5C" w:rsidRDefault="007B4D0D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15" w:history="1">
        <w:r w:rsidR="00A43C5C" w:rsidRPr="00800558">
          <w:rPr>
            <w:rStyle w:val="Hyperlink"/>
            <w:noProof/>
            <w:lang w:eastAsia="de-DE"/>
          </w:rPr>
          <w:t>5.12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yperlink"/>
            <w:noProof/>
            <w:lang w:eastAsia="de-DE"/>
          </w:rPr>
          <w:t>Under keel clearance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_Toc334606515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14:paraId="7AC2FF48" w14:textId="77777777" w:rsidR="00A43C5C" w:rsidRDefault="007B4D0D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16" w:history="1">
        <w:r w:rsidR="00A43C5C" w:rsidRPr="00800558">
          <w:rPr>
            <w:rStyle w:val="Hyperlink"/>
            <w:noProof/>
            <w:lang w:eastAsia="de-DE"/>
          </w:rPr>
          <w:t>5.13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yperlink"/>
            <w:noProof/>
            <w:lang w:eastAsia="de-DE"/>
          </w:rPr>
          <w:t>Air draught clearance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_Toc334606516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14:paraId="25C856CF" w14:textId="77777777" w:rsidR="00A43C5C" w:rsidRDefault="007B4D0D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17" w:history="1">
        <w:r w:rsidR="00A43C5C" w:rsidRPr="00800558">
          <w:rPr>
            <w:rStyle w:val="Hyperlink"/>
            <w:noProof/>
            <w:lang w:eastAsia="de-DE"/>
          </w:rPr>
          <w:t>5.14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yperlink"/>
            <w:noProof/>
            <w:lang w:eastAsia="de-DE"/>
          </w:rPr>
          <w:t>Bridge/locks status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_Toc334606517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14:paraId="11B6FB2C" w14:textId="77777777" w:rsidR="00A43C5C" w:rsidDel="00453F94" w:rsidRDefault="00934737">
      <w:pPr>
        <w:pStyle w:val="TOC1"/>
        <w:rPr>
          <w:del w:id="8" w:author="Jüri" w:date="2013-03-12T11:31:00Z"/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del w:id="9" w:author="Jüri" w:date="2013-03-12T11:31:00Z">
        <w:r w:rsidDel="00453F94">
          <w:rPr>
            <w:b w:val="0"/>
            <w:bCs w:val="0"/>
            <w:caps w:val="0"/>
          </w:rPr>
          <w:fldChar w:fldCharType="begin"/>
        </w:r>
        <w:r w:rsidR="00427BA5" w:rsidDel="00453F94">
          <w:delInstrText xml:space="preserve"> HYPERLINK \l "_Toc334606518" </w:delInstrText>
        </w:r>
        <w:r w:rsidDel="00453F94">
          <w:rPr>
            <w:b w:val="0"/>
            <w:bCs w:val="0"/>
            <w:caps w:val="0"/>
          </w:rPr>
          <w:fldChar w:fldCharType="separate"/>
        </w:r>
        <w:r w:rsidR="00A43C5C" w:rsidRPr="00800558" w:rsidDel="00453F94">
          <w:rPr>
            <w:rStyle w:val="Hyperlink"/>
            <w:noProof/>
          </w:rPr>
          <w:delText>6</w:delText>
        </w:r>
        <w:r w:rsidR="00A43C5C" w:rsidDel="00453F9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eastAsia="en-GB"/>
          </w:rPr>
          <w:tab/>
        </w:r>
        <w:r w:rsidR="00A43C5C" w:rsidRPr="00800558" w:rsidDel="00453F94">
          <w:rPr>
            <w:rStyle w:val="Hyperlink"/>
            <w:noProof/>
          </w:rPr>
          <w:delText>Management and Planning</w:delText>
        </w:r>
        <w:r w:rsidR="00A43C5C" w:rsidDel="00453F94">
          <w:rPr>
            <w:noProof/>
            <w:webHidden/>
          </w:rPr>
          <w:tab/>
        </w:r>
        <w:r w:rsidDel="00453F94">
          <w:rPr>
            <w:b w:val="0"/>
            <w:bCs w:val="0"/>
            <w:caps w:val="0"/>
            <w:noProof/>
            <w:webHidden/>
          </w:rPr>
          <w:fldChar w:fldCharType="begin"/>
        </w:r>
        <w:r w:rsidR="00A43C5C" w:rsidDel="00453F94">
          <w:rPr>
            <w:noProof/>
            <w:webHidden/>
          </w:rPr>
          <w:delInstrText xml:space="preserve"> PAGEREF _Toc334606518 \h </w:delInstrText>
        </w:r>
        <w:r w:rsidDel="00453F94">
          <w:rPr>
            <w:b w:val="0"/>
            <w:bCs w:val="0"/>
            <w:caps w:val="0"/>
            <w:noProof/>
            <w:webHidden/>
          </w:rPr>
        </w:r>
        <w:r w:rsidDel="00453F94">
          <w:rPr>
            <w:b w:val="0"/>
            <w:bCs w:val="0"/>
            <w:caps w:val="0"/>
            <w:noProof/>
            <w:webHidden/>
          </w:rPr>
          <w:fldChar w:fldCharType="separate"/>
        </w:r>
        <w:r w:rsidR="00A43C5C" w:rsidDel="00453F94">
          <w:rPr>
            <w:noProof/>
            <w:webHidden/>
          </w:rPr>
          <w:delText>8</w:delText>
        </w:r>
        <w:r w:rsidDel="00453F94">
          <w:rPr>
            <w:b w:val="0"/>
            <w:bCs w:val="0"/>
            <w:caps w:val="0"/>
            <w:noProof/>
            <w:webHidden/>
          </w:rPr>
          <w:fldChar w:fldCharType="end"/>
        </w:r>
        <w:r w:rsidDel="00453F94">
          <w:rPr>
            <w:b w:val="0"/>
            <w:bCs w:val="0"/>
            <w:caps w:val="0"/>
            <w:noProof/>
          </w:rPr>
          <w:fldChar w:fldCharType="end"/>
        </w:r>
      </w:del>
    </w:p>
    <w:p w14:paraId="33CE94C3" w14:textId="77777777" w:rsidR="00A43C5C" w:rsidDel="00453F94" w:rsidRDefault="00934737">
      <w:pPr>
        <w:pStyle w:val="TOC2"/>
        <w:rPr>
          <w:del w:id="10" w:author="Jüri" w:date="2013-03-12T11:31:00Z"/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del w:id="11" w:author="Jüri" w:date="2013-03-12T11:31:00Z">
        <w:r w:rsidDel="00453F94">
          <w:rPr>
            <w:bCs w:val="0"/>
          </w:rPr>
          <w:fldChar w:fldCharType="begin"/>
        </w:r>
        <w:r w:rsidR="00427BA5" w:rsidDel="00453F94">
          <w:delInstrText xml:space="preserve"> HYPERLINK \l "_Toc334606519" </w:delInstrText>
        </w:r>
        <w:r w:rsidDel="00453F94">
          <w:rPr>
            <w:bCs w:val="0"/>
          </w:rPr>
          <w:fldChar w:fldCharType="separate"/>
        </w:r>
        <w:r w:rsidR="00A43C5C" w:rsidRPr="00800558" w:rsidDel="00453F94">
          <w:rPr>
            <w:rStyle w:val="Hyperlink"/>
            <w:noProof/>
            <w:lang w:eastAsia="de-DE"/>
          </w:rPr>
          <w:delText>6.1</w:delText>
        </w:r>
        <w:r w:rsidR="00A43C5C" w:rsidDel="00453F94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 w:rsidDel="00453F94">
          <w:rPr>
            <w:rStyle w:val="Hyperlink"/>
            <w:noProof/>
            <w:lang w:eastAsia="de-DE"/>
          </w:rPr>
          <w:delText>Traffic analysis</w:delText>
        </w:r>
        <w:r w:rsidR="00A43C5C" w:rsidDel="00453F94">
          <w:rPr>
            <w:noProof/>
            <w:webHidden/>
          </w:rPr>
          <w:tab/>
        </w:r>
        <w:r w:rsidDel="00453F94">
          <w:rPr>
            <w:bCs w:val="0"/>
            <w:noProof/>
            <w:webHidden/>
          </w:rPr>
          <w:fldChar w:fldCharType="begin"/>
        </w:r>
        <w:r w:rsidR="00A43C5C" w:rsidDel="00453F94">
          <w:rPr>
            <w:noProof/>
            <w:webHidden/>
          </w:rPr>
          <w:delInstrText xml:space="preserve"> PAGEREF _Toc334606519 \h </w:delInstrText>
        </w:r>
        <w:r w:rsidDel="00453F94">
          <w:rPr>
            <w:bCs w:val="0"/>
            <w:noProof/>
            <w:webHidden/>
          </w:rPr>
        </w:r>
        <w:r w:rsidDel="00453F94">
          <w:rPr>
            <w:bCs w:val="0"/>
            <w:noProof/>
            <w:webHidden/>
          </w:rPr>
          <w:fldChar w:fldCharType="separate"/>
        </w:r>
        <w:r w:rsidR="00A43C5C" w:rsidDel="00453F94">
          <w:rPr>
            <w:noProof/>
            <w:webHidden/>
          </w:rPr>
          <w:delText>8</w:delText>
        </w:r>
        <w:r w:rsidDel="00453F94">
          <w:rPr>
            <w:bCs w:val="0"/>
            <w:noProof/>
            <w:webHidden/>
          </w:rPr>
          <w:fldChar w:fldCharType="end"/>
        </w:r>
        <w:r w:rsidDel="00453F94">
          <w:rPr>
            <w:bCs w:val="0"/>
            <w:noProof/>
          </w:rPr>
          <w:fldChar w:fldCharType="end"/>
        </w:r>
      </w:del>
    </w:p>
    <w:p w14:paraId="172DC526" w14:textId="77777777" w:rsidR="00A43C5C" w:rsidDel="00453F94" w:rsidRDefault="00934737">
      <w:pPr>
        <w:pStyle w:val="TOC2"/>
        <w:rPr>
          <w:del w:id="12" w:author="Jüri" w:date="2013-03-12T11:31:00Z"/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del w:id="13" w:author="Jüri" w:date="2013-03-12T11:31:00Z">
        <w:r w:rsidDel="00453F94">
          <w:rPr>
            <w:bCs w:val="0"/>
          </w:rPr>
          <w:fldChar w:fldCharType="begin"/>
        </w:r>
        <w:r w:rsidR="00427BA5" w:rsidDel="00453F94">
          <w:delInstrText xml:space="preserve"> HYPERLINK \l "_Toc334606520" </w:delInstrText>
        </w:r>
        <w:r w:rsidDel="00453F94">
          <w:rPr>
            <w:bCs w:val="0"/>
          </w:rPr>
          <w:fldChar w:fldCharType="separate"/>
        </w:r>
        <w:r w:rsidR="00A43C5C" w:rsidRPr="00800558" w:rsidDel="00453F94">
          <w:rPr>
            <w:rStyle w:val="Hyperlink"/>
            <w:noProof/>
            <w:lang w:eastAsia="de-DE"/>
          </w:rPr>
          <w:delText>6.2</w:delText>
        </w:r>
        <w:r w:rsidR="00A43C5C" w:rsidDel="00453F94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 w:rsidDel="00453F94">
          <w:rPr>
            <w:rStyle w:val="Hyperlink"/>
            <w:noProof/>
            <w:lang w:eastAsia="de-DE"/>
          </w:rPr>
          <w:delText>?</w:delText>
        </w:r>
        <w:r w:rsidR="00A43C5C" w:rsidDel="00453F94">
          <w:rPr>
            <w:noProof/>
            <w:webHidden/>
          </w:rPr>
          <w:tab/>
        </w:r>
        <w:r w:rsidDel="00453F94">
          <w:rPr>
            <w:bCs w:val="0"/>
            <w:noProof/>
            <w:webHidden/>
          </w:rPr>
          <w:fldChar w:fldCharType="begin"/>
        </w:r>
        <w:r w:rsidR="00A43C5C" w:rsidDel="00453F94">
          <w:rPr>
            <w:noProof/>
            <w:webHidden/>
          </w:rPr>
          <w:delInstrText xml:space="preserve"> PAGEREF _Toc334606520 \h </w:delInstrText>
        </w:r>
        <w:r w:rsidDel="00453F94">
          <w:rPr>
            <w:bCs w:val="0"/>
            <w:noProof/>
            <w:webHidden/>
          </w:rPr>
        </w:r>
        <w:r w:rsidDel="00453F94">
          <w:rPr>
            <w:bCs w:val="0"/>
            <w:noProof/>
            <w:webHidden/>
          </w:rPr>
          <w:fldChar w:fldCharType="separate"/>
        </w:r>
        <w:r w:rsidR="00A43C5C" w:rsidDel="00453F94">
          <w:rPr>
            <w:noProof/>
            <w:webHidden/>
          </w:rPr>
          <w:delText>8</w:delText>
        </w:r>
        <w:r w:rsidDel="00453F94">
          <w:rPr>
            <w:bCs w:val="0"/>
            <w:noProof/>
            <w:webHidden/>
          </w:rPr>
          <w:fldChar w:fldCharType="end"/>
        </w:r>
        <w:r w:rsidDel="00453F94">
          <w:rPr>
            <w:bCs w:val="0"/>
            <w:noProof/>
          </w:rPr>
          <w:fldChar w:fldCharType="end"/>
        </w:r>
      </w:del>
    </w:p>
    <w:p w14:paraId="51F10125" w14:textId="77777777" w:rsidR="00A43C5C" w:rsidRDefault="00934737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del w:id="14" w:author="Jüri" w:date="2013-03-12T11:31:00Z">
        <w:r w:rsidDel="00453F94">
          <w:fldChar w:fldCharType="begin"/>
        </w:r>
        <w:r w:rsidR="00427BA5" w:rsidDel="00453F94">
          <w:delInstrText xml:space="preserve"> HYPERLINK \l "_Toc334606521" </w:delInstrText>
        </w:r>
        <w:r w:rsidDel="00453F94">
          <w:fldChar w:fldCharType="separate"/>
        </w:r>
        <w:r w:rsidR="00A43C5C" w:rsidRPr="00800558" w:rsidDel="00453F94">
          <w:rPr>
            <w:rStyle w:val="Hyperlink"/>
            <w:noProof/>
            <w:lang w:eastAsia="de-DE"/>
          </w:rPr>
          <w:delText>6.3</w:delText>
        </w:r>
        <w:r w:rsidR="00A43C5C" w:rsidDel="00453F94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 w:rsidDel="00453F94">
          <w:rPr>
            <w:rStyle w:val="Hyperlink"/>
            <w:noProof/>
            <w:lang w:eastAsia="de-DE"/>
          </w:rPr>
          <w:delText>?</w:delText>
        </w:r>
        <w:r w:rsidR="00A43C5C" w:rsidDel="00453F94">
          <w:rPr>
            <w:noProof/>
            <w:webHidden/>
          </w:rPr>
          <w:tab/>
        </w:r>
        <w:r w:rsidDel="00453F94">
          <w:rPr>
            <w:noProof/>
            <w:webHidden/>
          </w:rPr>
          <w:fldChar w:fldCharType="begin"/>
        </w:r>
        <w:r w:rsidR="00A43C5C" w:rsidDel="00453F94">
          <w:rPr>
            <w:noProof/>
            <w:webHidden/>
          </w:rPr>
          <w:delInstrText xml:space="preserve"> PAGEREF _Toc334606521 \h </w:delInstrText>
        </w:r>
        <w:r w:rsidDel="00453F94">
          <w:rPr>
            <w:noProof/>
            <w:webHidden/>
          </w:rPr>
        </w:r>
        <w:r w:rsidDel="00453F94">
          <w:rPr>
            <w:noProof/>
            <w:webHidden/>
          </w:rPr>
          <w:fldChar w:fldCharType="separate"/>
        </w:r>
        <w:r w:rsidR="00A43C5C" w:rsidDel="00453F94">
          <w:rPr>
            <w:noProof/>
            <w:webHidden/>
          </w:rPr>
          <w:delText>8</w:delText>
        </w:r>
        <w:r w:rsidDel="00453F94">
          <w:rPr>
            <w:noProof/>
            <w:webHidden/>
          </w:rPr>
          <w:fldChar w:fldCharType="end"/>
        </w:r>
        <w:r w:rsidDel="00453F94">
          <w:rPr>
            <w:noProof/>
          </w:rPr>
          <w:fldChar w:fldCharType="end"/>
        </w:r>
      </w:del>
    </w:p>
    <w:p w14:paraId="25C5C714" w14:textId="77777777" w:rsidR="00A43C5C" w:rsidRDefault="0093473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r>
        <w:fldChar w:fldCharType="begin"/>
      </w:r>
      <w:r w:rsidR="00427BA5">
        <w:instrText xml:space="preserve"> HYPERLINK \l "_Toc334606522" </w:instrText>
      </w:r>
      <w:r>
        <w:fldChar w:fldCharType="separate"/>
      </w:r>
      <w:ins w:id="15" w:author="Jüri" w:date="2013-03-12T11:31:00Z">
        <w:r w:rsidR="00453F94">
          <w:rPr>
            <w:rStyle w:val="Hyperlink"/>
            <w:noProof/>
          </w:rPr>
          <w:t>6</w:t>
        </w:r>
      </w:ins>
      <w:del w:id="16" w:author="Jüri" w:date="2013-03-12T11:31:00Z">
        <w:r w:rsidR="00A43C5C" w:rsidRPr="00800558" w:rsidDel="00453F94">
          <w:rPr>
            <w:rStyle w:val="Hyperlink"/>
            <w:noProof/>
          </w:rPr>
          <w:delText>7</w:delText>
        </w:r>
      </w:del>
      <w:r w:rsidR="00A43C5C"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  <w:tab/>
      </w:r>
      <w:r w:rsidR="00A43C5C" w:rsidRPr="00800558">
        <w:rPr>
          <w:rStyle w:val="Hyperlink"/>
          <w:noProof/>
        </w:rPr>
        <w:t>Conclusions</w:t>
      </w:r>
      <w:r w:rsidR="00A43C5C">
        <w:rPr>
          <w:noProof/>
          <w:webHidden/>
        </w:rPr>
        <w:tab/>
      </w:r>
      <w:r>
        <w:rPr>
          <w:noProof/>
          <w:webHidden/>
        </w:rPr>
        <w:fldChar w:fldCharType="begin"/>
      </w:r>
      <w:r w:rsidR="00A43C5C">
        <w:rPr>
          <w:noProof/>
          <w:webHidden/>
        </w:rPr>
        <w:instrText xml:space="preserve"> PAGEREF _Toc334606522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 w:rsidR="00A43C5C">
        <w:rPr>
          <w:noProof/>
          <w:webHidden/>
        </w:rPr>
        <w:t>8</w:t>
      </w:r>
      <w:r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14:paraId="2F730D8D" w14:textId="77777777" w:rsidR="00A43C5C" w:rsidRDefault="007B4D0D">
      <w:pPr>
        <w:pStyle w:val="TOC4"/>
        <w:rPr>
          <w:rFonts w:asciiTheme="minorHAnsi" w:eastAsiaTheme="minorEastAsia" w:hAnsiTheme="minorHAnsi" w:cstheme="minorBidi"/>
          <w:b w:val="0"/>
          <w:caps w:val="0"/>
        </w:rPr>
      </w:pPr>
      <w:hyperlink w:anchor="_Toc334606523" w:history="1">
        <w:r w:rsidR="00A43C5C" w:rsidRPr="00800558">
          <w:rPr>
            <w:rStyle w:val="Hyperlink"/>
          </w:rPr>
          <w:t>ANNEX A</w:t>
        </w:r>
        <w:r w:rsidR="00A43C5C">
          <w:rPr>
            <w:rFonts w:asciiTheme="minorHAnsi" w:eastAsiaTheme="minorEastAsia" w:hAnsiTheme="minorHAnsi" w:cstheme="minorBidi"/>
            <w:b w:val="0"/>
            <w:caps w:val="0"/>
          </w:rPr>
          <w:tab/>
        </w:r>
        <w:r w:rsidR="00A43C5C" w:rsidRPr="00800558">
          <w:rPr>
            <w:rStyle w:val="Hyperlink"/>
          </w:rPr>
          <w:t>Example decision support tools</w:t>
        </w:r>
        <w:r w:rsidR="00A43C5C">
          <w:rPr>
            <w:webHidden/>
          </w:rPr>
          <w:tab/>
        </w:r>
        <w:r w:rsidR="00934737">
          <w:rPr>
            <w:webHidden/>
          </w:rPr>
          <w:fldChar w:fldCharType="begin"/>
        </w:r>
        <w:r w:rsidR="00A43C5C">
          <w:rPr>
            <w:webHidden/>
          </w:rPr>
          <w:instrText xml:space="preserve"> PAGEREF _Toc334606523 \h </w:instrText>
        </w:r>
        <w:r w:rsidR="00934737">
          <w:rPr>
            <w:webHidden/>
          </w:rPr>
        </w:r>
        <w:r w:rsidR="00934737">
          <w:rPr>
            <w:webHidden/>
          </w:rPr>
          <w:fldChar w:fldCharType="separate"/>
        </w:r>
        <w:r w:rsidR="00A43C5C">
          <w:rPr>
            <w:webHidden/>
          </w:rPr>
          <w:t>9</w:t>
        </w:r>
        <w:r w:rsidR="00934737">
          <w:rPr>
            <w:webHidden/>
          </w:rPr>
          <w:fldChar w:fldCharType="end"/>
        </w:r>
      </w:hyperlink>
    </w:p>
    <w:p w14:paraId="6BDBB868" w14:textId="77777777" w:rsidR="00A43C5C" w:rsidRDefault="007B4D0D">
      <w:pPr>
        <w:pStyle w:val="TOC5"/>
        <w:tabs>
          <w:tab w:val="left" w:pos="1701"/>
        </w:tabs>
        <w:rPr>
          <w:rFonts w:asciiTheme="minorHAnsi" w:eastAsiaTheme="minorEastAsia" w:hAnsiTheme="minorHAnsi" w:cstheme="minorBidi"/>
          <w:b w:val="0"/>
          <w:noProof/>
          <w:szCs w:val="22"/>
          <w:lang w:eastAsia="en-GB"/>
        </w:rPr>
      </w:pPr>
      <w:hyperlink w:anchor="_Toc334606524" w:history="1">
        <w:r w:rsidR="00A43C5C" w:rsidRPr="00800558">
          <w:rPr>
            <w:rStyle w:val="Hyperlink"/>
            <w:noProof/>
          </w:rPr>
          <w:t>APPENDIX 1</w:t>
        </w:r>
        <w:r w:rsidR="00A43C5C">
          <w:rPr>
            <w:rFonts w:asciiTheme="minorHAnsi" w:eastAsiaTheme="minorEastAsia" w:hAnsiTheme="minorHAnsi" w:cstheme="minorBidi"/>
            <w:b w:val="0"/>
            <w:noProof/>
            <w:szCs w:val="22"/>
            <w:lang w:eastAsia="en-GB"/>
          </w:rPr>
          <w:tab/>
        </w:r>
        <w:r w:rsidR="00A43C5C" w:rsidRPr="00800558">
          <w:rPr>
            <w:rStyle w:val="Hyperlink"/>
            <w:noProof/>
          </w:rPr>
          <w:t>Appendix title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_Toc334606524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10</w:t>
        </w:r>
        <w:r w:rsidR="00934737">
          <w:rPr>
            <w:noProof/>
            <w:webHidden/>
          </w:rPr>
          <w:fldChar w:fldCharType="end"/>
        </w:r>
      </w:hyperlink>
    </w:p>
    <w:p w14:paraId="673E53FB" w14:textId="77777777" w:rsidR="00DC1CA6" w:rsidRDefault="00934737" w:rsidP="00380C7B">
      <w:pPr>
        <w:rPr>
          <w:rFonts w:cs="Arial"/>
        </w:rPr>
      </w:pPr>
      <w:r>
        <w:rPr>
          <w:rFonts w:cs="Arial"/>
        </w:rPr>
        <w:fldChar w:fldCharType="end"/>
      </w:r>
    </w:p>
    <w:p w14:paraId="5D28BB18" w14:textId="77777777" w:rsidR="00986D5A" w:rsidRDefault="00986D5A" w:rsidP="00986D5A">
      <w:pPr>
        <w:pStyle w:val="Title"/>
      </w:pPr>
      <w:bookmarkStart w:id="17" w:name="_Toc334606486"/>
      <w:r>
        <w:t>Index of Tables</w:t>
      </w:r>
      <w:bookmarkEnd w:id="17"/>
    </w:p>
    <w:p w14:paraId="7E9E6BAB" w14:textId="77777777" w:rsidR="00986D5A" w:rsidRDefault="00934737">
      <w:pPr>
        <w:pStyle w:val="TableofFigures"/>
        <w:rPr>
          <w:rFonts w:ascii="Calibri" w:hAnsi="Calibri"/>
          <w:noProof/>
          <w:szCs w:val="22"/>
          <w:lang w:eastAsia="en-GB"/>
        </w:rPr>
      </w:pPr>
      <w:r>
        <w:rPr>
          <w:rFonts w:cs="Arial"/>
        </w:rPr>
        <w:fldChar w:fldCharType="begin"/>
      </w:r>
      <w:r w:rsidR="00986D5A">
        <w:rPr>
          <w:rFonts w:cs="Arial"/>
        </w:rPr>
        <w:instrText xml:space="preserve"> TOC \h \z \t "Table_#" \c </w:instrText>
      </w:r>
      <w:r>
        <w:rPr>
          <w:rFonts w:cs="Arial"/>
        </w:rPr>
        <w:fldChar w:fldCharType="separate"/>
      </w:r>
      <w:hyperlink w:anchor="_Toc216488847" w:history="1">
        <w:r w:rsidR="00986D5A" w:rsidRPr="00D16471">
          <w:rPr>
            <w:rStyle w:val="Hyperlink"/>
            <w:noProof/>
          </w:rPr>
          <w:t>Table 1</w:t>
        </w:r>
        <w:r w:rsidR="00986D5A">
          <w:rPr>
            <w:rFonts w:ascii="Calibri" w:hAnsi="Calibri"/>
            <w:noProof/>
            <w:szCs w:val="22"/>
            <w:lang w:eastAsia="en-GB"/>
          </w:rPr>
          <w:tab/>
        </w:r>
        <w:r w:rsidR="00986D5A" w:rsidRPr="00D16471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23B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E958B2A" w14:textId="77777777" w:rsidR="00986D5A" w:rsidRDefault="00934737" w:rsidP="00380C7B">
      <w:pPr>
        <w:rPr>
          <w:rFonts w:cs="Arial"/>
        </w:rPr>
      </w:pPr>
      <w:r>
        <w:rPr>
          <w:rFonts w:cs="Arial"/>
        </w:rPr>
        <w:fldChar w:fldCharType="end"/>
      </w:r>
    </w:p>
    <w:p w14:paraId="6A089077" w14:textId="77777777" w:rsidR="00986D5A" w:rsidRDefault="00986D5A" w:rsidP="00986D5A">
      <w:pPr>
        <w:pStyle w:val="Title"/>
      </w:pPr>
      <w:bookmarkStart w:id="18" w:name="_Toc334606487"/>
      <w:r>
        <w:t>Index of Figures</w:t>
      </w:r>
      <w:bookmarkEnd w:id="18"/>
    </w:p>
    <w:p w14:paraId="659B06A3" w14:textId="77777777" w:rsidR="00986D5A" w:rsidRDefault="00934737">
      <w:pPr>
        <w:pStyle w:val="TableofFigures"/>
        <w:rPr>
          <w:rFonts w:ascii="Calibri" w:hAnsi="Calibri"/>
          <w:noProof/>
          <w:szCs w:val="22"/>
          <w:lang w:eastAsia="en-GB"/>
        </w:rPr>
      </w:pPr>
      <w:r>
        <w:fldChar w:fldCharType="begin"/>
      </w:r>
      <w:r w:rsidR="00986D5A">
        <w:instrText xml:space="preserve"> TOC \h \z \t "Figure_#" \c </w:instrText>
      </w:r>
      <w:r>
        <w:fldChar w:fldCharType="separate"/>
      </w:r>
      <w:hyperlink w:anchor="_Toc216488874" w:history="1">
        <w:r w:rsidR="00986D5A" w:rsidRPr="00B00354">
          <w:rPr>
            <w:rStyle w:val="Hyperlink"/>
            <w:noProof/>
          </w:rPr>
          <w:t>Figure 1</w:t>
        </w:r>
        <w:r w:rsidR="00986D5A">
          <w:rPr>
            <w:rFonts w:ascii="Calibri" w:hAnsi="Calibri"/>
            <w:noProof/>
            <w:szCs w:val="22"/>
            <w:lang w:eastAsia="en-GB"/>
          </w:rPr>
          <w:tab/>
        </w:r>
        <w:r w:rsidR="00986D5A" w:rsidRPr="00B00354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23B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75A7A27" w14:textId="77777777" w:rsidR="00986D5A" w:rsidRPr="00371BEF" w:rsidRDefault="00934737" w:rsidP="00380C7B">
      <w:r>
        <w:fldChar w:fldCharType="end"/>
      </w:r>
    </w:p>
    <w:p w14:paraId="350CE2F7" w14:textId="77777777" w:rsidR="009E1230" w:rsidRPr="00371BEF" w:rsidRDefault="00460028" w:rsidP="00371BEF">
      <w:pPr>
        <w:pStyle w:val="Title"/>
      </w:pPr>
      <w:r w:rsidRPr="00371BEF">
        <w:br w:type="page"/>
      </w:r>
      <w:bookmarkStart w:id="19" w:name="_Toc334606488"/>
      <w:r w:rsidR="00374DBE">
        <w:lastRenderedPageBreak/>
        <w:t>U</w:t>
      </w:r>
      <w:r w:rsidR="00374DBE" w:rsidRPr="00A720AF">
        <w:t xml:space="preserve">se of decision support tools </w:t>
      </w:r>
      <w:del w:id="20" w:author="Jüri" w:date="2013-03-12T15:16:00Z">
        <w:r w:rsidR="00374DBE" w:rsidRPr="00A720AF" w:rsidDel="00337906">
          <w:delText xml:space="preserve">in </w:delText>
        </w:r>
      </w:del>
      <w:ins w:id="21" w:author="Jüri" w:date="2013-03-12T15:16:00Z">
        <w:r w:rsidR="00337906">
          <w:t xml:space="preserve">for </w:t>
        </w:r>
      </w:ins>
      <w:r w:rsidR="00374DBE" w:rsidRPr="00A720AF">
        <w:t>VTS</w:t>
      </w:r>
      <w:bookmarkEnd w:id="19"/>
      <w:ins w:id="22" w:author="Jüri" w:date="2013-03-12T15:16:00Z">
        <w:r w:rsidR="00337906">
          <w:t xml:space="preserve"> personnel</w:t>
        </w:r>
      </w:ins>
    </w:p>
    <w:p w14:paraId="4A6BEB6E" w14:textId="77777777" w:rsidR="006427BF" w:rsidRPr="00396FE8" w:rsidRDefault="001A2B50" w:rsidP="00182386">
      <w:pPr>
        <w:pStyle w:val="Heading1"/>
        <w:tabs>
          <w:tab w:val="clear" w:pos="4679"/>
          <w:tab w:val="num" w:pos="1701"/>
        </w:tabs>
        <w:ind w:left="1701"/>
      </w:pPr>
      <w:bookmarkStart w:id="23" w:name="_Toc334606489"/>
      <w:r w:rsidRPr="00396FE8">
        <w:t>Introduction</w:t>
      </w:r>
      <w:bookmarkEnd w:id="23"/>
    </w:p>
    <w:p w14:paraId="2933C2AA" w14:textId="77777777" w:rsidR="00F65DC2" w:rsidRPr="00337906" w:rsidRDefault="00F65DC2" w:rsidP="00F65DC2">
      <w:pPr>
        <w:autoSpaceDE w:val="0"/>
        <w:autoSpaceDN w:val="0"/>
        <w:adjustRightInd w:val="0"/>
        <w:rPr>
          <w:ins w:id="24" w:author="Jüri" w:date="2013-03-12T13:39:00Z"/>
          <w:rFonts w:cs="Arial"/>
          <w:szCs w:val="22"/>
          <w:lang w:eastAsia="de-DE"/>
        </w:rPr>
      </w:pPr>
      <w:ins w:id="25" w:author="Jüri" w:date="2013-03-12T13:39:00Z">
        <w:r>
          <w:rPr>
            <w:lang w:eastAsia="de-DE"/>
          </w:rPr>
          <w:t xml:space="preserve">According to </w:t>
        </w:r>
        <w:r w:rsidRPr="00945CF5">
          <w:rPr>
            <w:lang w:eastAsia="de-DE"/>
          </w:rPr>
          <w:t>IMO Resolution A.857(20)</w:t>
        </w:r>
      </w:ins>
      <w:ins w:id="26" w:author="HXG" w:date="2013-03-13T01:04:00Z">
        <w:r w:rsidR="00EA247F">
          <w:rPr>
            <w:rFonts w:hint="eastAsia"/>
            <w:lang w:eastAsia="zh-CN"/>
          </w:rPr>
          <w:t>，</w:t>
        </w:r>
      </w:ins>
      <w:ins w:id="27" w:author="Jüri" w:date="2013-03-12T13:39:00Z">
        <w:r w:rsidRPr="00945CF5">
          <w:rPr>
            <w:lang w:eastAsia="de-DE"/>
          </w:rPr>
          <w:t>Vessel Traffic Service</w:t>
        </w:r>
      </w:ins>
      <w:ins w:id="28" w:author="Jüri" w:date="2013-03-13T15:25:00Z">
        <w:r w:rsidR="00182386">
          <w:rPr>
            <w:lang w:eastAsia="de-DE"/>
          </w:rPr>
          <w:t>s</w:t>
        </w:r>
      </w:ins>
      <w:ins w:id="29" w:author="Jüri" w:date="2013-03-12T13:39:00Z">
        <w:r w:rsidRPr="00945CF5">
          <w:rPr>
            <w:lang w:eastAsia="de-DE"/>
          </w:rPr>
          <w:t xml:space="preserve"> </w:t>
        </w:r>
      </w:ins>
      <w:ins w:id="30" w:author="Jüri" w:date="2013-03-13T15:25:00Z">
        <w:r w:rsidR="00182386">
          <w:rPr>
            <w:lang w:eastAsia="de-DE"/>
          </w:rPr>
          <w:t xml:space="preserve">are </w:t>
        </w:r>
      </w:ins>
      <w:ins w:id="31" w:author="Jüri" w:date="2013-03-12T13:39:00Z">
        <w:r w:rsidRPr="00945CF5">
          <w:rPr>
            <w:lang w:eastAsia="de-DE"/>
          </w:rPr>
          <w:t xml:space="preserve">implemented to improve the safety and efficiency of vessel traffic and to protect the </w:t>
        </w:r>
        <w:r w:rsidRPr="00337906">
          <w:rPr>
            <w:rFonts w:cs="Arial"/>
            <w:szCs w:val="22"/>
            <w:lang w:eastAsia="de-DE"/>
          </w:rPr>
          <w:t xml:space="preserve">environment. </w:t>
        </w:r>
        <w:r w:rsidRPr="00337906">
          <w:rPr>
            <w:rFonts w:cs="Arial"/>
            <w:szCs w:val="22"/>
            <w:lang w:eastAsia="en-GB"/>
          </w:rPr>
          <w:t>The service should have the capability to interact with the traffic and to respond to traffic situations developing in the VTS area.</w:t>
        </w:r>
      </w:ins>
    </w:p>
    <w:p w14:paraId="41BFB638" w14:textId="77777777" w:rsidR="00F65DC2" w:rsidRPr="00337906" w:rsidRDefault="00F65DC2" w:rsidP="00F65DC2">
      <w:pPr>
        <w:rPr>
          <w:ins w:id="32" w:author="Jüri" w:date="2013-03-12T13:39:00Z"/>
          <w:rFonts w:cs="Arial"/>
          <w:szCs w:val="22"/>
          <w:lang w:eastAsia="de-DE"/>
        </w:rPr>
      </w:pPr>
    </w:p>
    <w:p w14:paraId="72BE609A" w14:textId="77777777" w:rsidR="00F65DC2" w:rsidRDefault="00F65DC2" w:rsidP="00F65DC2">
      <w:pPr>
        <w:rPr>
          <w:ins w:id="33" w:author="Jüri" w:date="2013-03-12T13:39:00Z"/>
          <w:lang w:eastAsia="de-DE"/>
        </w:rPr>
      </w:pPr>
      <w:ins w:id="34" w:author="Jüri" w:date="2013-03-12T13:39:00Z">
        <w:r>
          <w:rPr>
            <w:lang w:eastAsia="de-DE"/>
          </w:rPr>
          <w:t>Decision support tools have been</w:t>
        </w:r>
        <w:r w:rsidR="00337906">
          <w:rPr>
            <w:lang w:eastAsia="de-DE"/>
          </w:rPr>
          <w:t xml:space="preserve"> used in VTS centres to enhance</w:t>
        </w:r>
        <w:r>
          <w:rPr>
            <w:lang w:eastAsia="de-DE"/>
          </w:rPr>
          <w:t xml:space="preserve"> situation awareness by assisting VTS </w:t>
        </w:r>
      </w:ins>
      <w:ins w:id="35" w:author="Jüri" w:date="2013-03-12T15:47:00Z">
        <w:r w:rsidR="008E2180">
          <w:rPr>
            <w:lang w:eastAsia="de-DE"/>
          </w:rPr>
          <w:t>personnel</w:t>
        </w:r>
      </w:ins>
      <w:ins w:id="36" w:author="Jüri" w:date="2013-03-12T13:39:00Z">
        <w:r>
          <w:rPr>
            <w:lang w:eastAsia="de-DE"/>
          </w:rPr>
          <w:t>. These t</w:t>
        </w:r>
        <w:r w:rsidRPr="00A92E3B">
          <w:rPr>
            <w:lang w:eastAsia="de-DE"/>
          </w:rPr>
          <w:t xml:space="preserve">ools can assist VTS personnel to support decision making activities at </w:t>
        </w:r>
        <w:r w:rsidRPr="00A92E3B">
          <w:t>an operational</w:t>
        </w:r>
        <w:r w:rsidRPr="00A92E3B">
          <w:rPr>
            <w:lang w:eastAsia="de-DE"/>
          </w:rPr>
          <w:t xml:space="preserve"> level. </w:t>
        </w:r>
      </w:ins>
    </w:p>
    <w:p w14:paraId="0C8CE11F" w14:textId="77777777" w:rsidR="00F65DC2" w:rsidRDefault="00F65DC2" w:rsidP="00F65DC2">
      <w:pPr>
        <w:rPr>
          <w:ins w:id="37" w:author="Jüri" w:date="2013-03-12T13:39:00Z"/>
          <w:lang w:eastAsia="de-DE"/>
        </w:rPr>
      </w:pPr>
    </w:p>
    <w:p w14:paraId="13A50867" w14:textId="77777777" w:rsidR="00F65DC2" w:rsidRDefault="00F65DC2" w:rsidP="000F2232">
      <w:pPr>
        <w:rPr>
          <w:ins w:id="38" w:author="Jüri" w:date="2013-03-12T13:39:00Z"/>
          <w:lang w:eastAsia="de-DE"/>
        </w:rPr>
      </w:pPr>
      <w:ins w:id="39" w:author="Jüri" w:date="2013-03-12T13:39:00Z">
        <w:r>
          <w:rPr>
            <w:lang w:eastAsia="de-DE"/>
          </w:rPr>
          <w:t>Decision support tools may be identified in the VTS operational procedures such as</w:t>
        </w:r>
      </w:ins>
      <w:r w:rsidR="000F2232">
        <w:rPr>
          <w:lang w:eastAsia="de-DE"/>
        </w:rPr>
        <w:t xml:space="preserve"> </w:t>
      </w:r>
      <w:ins w:id="40" w:author="Jüri" w:date="2013-03-12T13:39:00Z">
        <w:r w:rsidR="00B13F4A">
          <w:rPr>
            <w:lang w:eastAsia="de-DE"/>
          </w:rPr>
          <w:t>CPA/TCPA, collision al</w:t>
        </w:r>
      </w:ins>
      <w:ins w:id="41" w:author="Jüri" w:date="2013-03-12T16:10:00Z">
        <w:r w:rsidR="00B13F4A">
          <w:rPr>
            <w:lang w:eastAsia="de-DE"/>
          </w:rPr>
          <w:t>arms</w:t>
        </w:r>
      </w:ins>
      <w:ins w:id="42" w:author="Jüri" w:date="2013-03-12T13:39:00Z">
        <w:r w:rsidR="00B13F4A">
          <w:rPr>
            <w:lang w:eastAsia="de-DE"/>
          </w:rPr>
          <w:t>, grounding al</w:t>
        </w:r>
      </w:ins>
      <w:ins w:id="43" w:author="Jüri" w:date="2013-03-12T16:10:00Z">
        <w:r w:rsidR="00B13F4A">
          <w:rPr>
            <w:lang w:eastAsia="de-DE"/>
          </w:rPr>
          <w:t>arm</w:t>
        </w:r>
      </w:ins>
      <w:ins w:id="44" w:author="Jüri" w:date="2013-03-12T13:39:00Z">
        <w:r>
          <w:rPr>
            <w:lang w:eastAsia="de-DE"/>
          </w:rPr>
          <w:t>s, anchor watc</w:t>
        </w:r>
      </w:ins>
      <w:ins w:id="45" w:author="Jüri" w:date="2013-03-13T15:33:00Z">
        <w:r w:rsidR="000F2232">
          <w:rPr>
            <w:lang w:eastAsia="de-DE"/>
          </w:rPr>
          <w:t xml:space="preserve">h, </w:t>
        </w:r>
      </w:ins>
      <w:ins w:id="46" w:author="Jüri" w:date="2013-03-12T13:39:00Z">
        <w:r w:rsidRPr="000F2232">
          <w:rPr>
            <w:lang w:val="nb-NO" w:eastAsia="de-DE"/>
          </w:rPr>
          <w:t>etc.</w:t>
        </w:r>
      </w:ins>
    </w:p>
    <w:p w14:paraId="3D401C5A" w14:textId="77777777" w:rsidR="00F65DC2" w:rsidRDefault="00F65DC2" w:rsidP="00F65DC2">
      <w:pPr>
        <w:rPr>
          <w:ins w:id="47" w:author="Jüri" w:date="2013-03-12T13:39:00Z"/>
          <w:lang w:eastAsia="de-DE"/>
        </w:rPr>
      </w:pPr>
    </w:p>
    <w:p w14:paraId="5F8C86BB" w14:textId="77777777" w:rsidR="005729C4" w:rsidDel="00BF1B19" w:rsidRDefault="005729C4" w:rsidP="005729C4">
      <w:pPr>
        <w:rPr>
          <w:del w:id="48" w:author="Jüri" w:date="2013-03-12T11:44:00Z"/>
          <w:lang w:eastAsia="de-DE"/>
        </w:rPr>
      </w:pPr>
      <w:del w:id="49" w:author="Jüri" w:date="2013-03-12T11:44:00Z">
        <w:r w:rsidRPr="00671259" w:rsidDel="00BF1B19">
          <w:rPr>
            <w:lang w:eastAsia="de-DE"/>
          </w:rPr>
          <w:delText xml:space="preserve">In 1997 the IMO Maritime Safety Committee adopted Regulations for </w:delText>
        </w:r>
        <w:r w:rsidR="006D64F0" w:rsidDel="00BF1B19">
          <w:rPr>
            <w:lang w:eastAsia="de-DE"/>
          </w:rPr>
          <w:delText xml:space="preserve">Vessel </w:delText>
        </w:r>
      </w:del>
      <w:del w:id="50" w:author="Jüri" w:date="2013-03-12T11:42:00Z">
        <w:r w:rsidR="006D64F0" w:rsidDel="00BF1B19">
          <w:rPr>
            <w:lang w:eastAsia="de-DE"/>
          </w:rPr>
          <w:delText>t</w:delText>
        </w:r>
      </w:del>
      <w:del w:id="51" w:author="Jüri" w:date="2013-03-12T11:44:00Z">
        <w:r w:rsidR="006D64F0" w:rsidDel="00BF1B19">
          <w:rPr>
            <w:lang w:eastAsia="de-DE"/>
          </w:rPr>
          <w:delText>raffic Service (</w:delText>
        </w:r>
        <w:r w:rsidDel="00BF1B19">
          <w:rPr>
            <w:lang w:eastAsia="de-DE"/>
          </w:rPr>
          <w:delText>VTS</w:delText>
        </w:r>
        <w:r w:rsidR="006D64F0" w:rsidDel="00BF1B19">
          <w:rPr>
            <w:lang w:eastAsia="de-DE"/>
          </w:rPr>
          <w:delText>)</w:delText>
        </w:r>
        <w:r w:rsidDel="00BF1B19">
          <w:rPr>
            <w:lang w:eastAsia="de-DE"/>
          </w:rPr>
          <w:delText xml:space="preserve"> </w:delText>
        </w:r>
        <w:r w:rsidRPr="00671259" w:rsidDel="00BF1B19">
          <w:rPr>
            <w:lang w:eastAsia="de-DE"/>
          </w:rPr>
          <w:delText>that have since been included in SOLAS Chapter V (Safety of Navigation) as Regulation 12.</w:delText>
        </w:r>
        <w:r w:rsidR="006D64F0" w:rsidDel="00BF1B19">
          <w:rPr>
            <w:lang w:eastAsia="de-DE"/>
          </w:rPr>
          <w:delText xml:space="preserve"> </w:delText>
        </w:r>
        <w:r w:rsidRPr="00BF1B19" w:rsidDel="00BF1B19">
          <w:rPr>
            <w:lang w:eastAsia="de-DE"/>
          </w:rPr>
          <w:delText>This Regulation specifies the responsibilities of contracting governments to arrange for the establishment of VTS in certain vulnera</w:delText>
        </w:r>
        <w:r w:rsidR="00396FE8" w:rsidRPr="00BF1B19" w:rsidDel="00BF1B19">
          <w:rPr>
            <w:lang w:eastAsia="de-DE"/>
          </w:rPr>
          <w:delText>ble areas under their control</w:delText>
        </w:r>
        <w:r w:rsidR="00396FE8" w:rsidDel="00BF1B19">
          <w:rPr>
            <w:lang w:eastAsia="de-DE"/>
          </w:rPr>
          <w:delText>.</w:delText>
        </w:r>
      </w:del>
    </w:p>
    <w:p w14:paraId="2D198C33" w14:textId="77777777" w:rsidR="00F65DC2" w:rsidRPr="00945CF5" w:rsidRDefault="00F65DC2" w:rsidP="005729C4">
      <w:pPr>
        <w:rPr>
          <w:lang w:eastAsia="de-DE"/>
        </w:rPr>
      </w:pPr>
    </w:p>
    <w:p w14:paraId="48245951" w14:textId="77777777" w:rsidR="009E7564" w:rsidDel="00945CF5" w:rsidRDefault="00396FE8" w:rsidP="00396FE8">
      <w:pPr>
        <w:rPr>
          <w:del w:id="52" w:author="Jüri" w:date="2013-03-12T11:49:00Z"/>
        </w:rPr>
      </w:pPr>
      <w:commentRangeStart w:id="53"/>
      <w:del w:id="54" w:author="Jüri" w:date="2013-03-12T11:49:00Z">
        <w:r w:rsidDel="00945CF5">
          <w:rPr>
            <w:lang w:eastAsia="de-DE"/>
          </w:rPr>
          <w:delText xml:space="preserve">This guideline has been produced </w:delText>
        </w:r>
        <w:r w:rsidR="00130F4E" w:rsidDel="00945CF5">
          <w:rPr>
            <w:lang w:eastAsia="de-DE"/>
          </w:rPr>
          <w:delText>as a result of the</w:delText>
        </w:r>
        <w:r w:rsidDel="00945CF5">
          <w:rPr>
            <w:lang w:eastAsia="de-DE"/>
          </w:rPr>
          <w:delText xml:space="preserve"> IALA VTS Committee </w:delText>
        </w:r>
        <w:r w:rsidR="00130F4E" w:rsidDel="00945CF5">
          <w:rPr>
            <w:lang w:eastAsia="de-DE"/>
          </w:rPr>
          <w:delText xml:space="preserve">identifying a need to provide guidance on </w:delText>
        </w:r>
        <w:r w:rsidDel="00945CF5">
          <w:rPr>
            <w:lang w:eastAsia="de-DE"/>
          </w:rPr>
          <w:delText>the “</w:delText>
        </w:r>
        <w:r w:rsidRPr="0002148E" w:rsidDel="00945CF5">
          <w:delText xml:space="preserve">Use </w:delText>
        </w:r>
        <w:r w:rsidR="00130F4E" w:rsidDel="00945CF5">
          <w:delText>of decision support tools in VTS</w:delText>
        </w:r>
        <w:r w:rsidDel="00945CF5">
          <w:delText>”</w:delText>
        </w:r>
        <w:r w:rsidR="00130F4E" w:rsidDel="00945CF5">
          <w:delText xml:space="preserve"> during work package 2006-2010</w:delText>
        </w:r>
        <w:r w:rsidDel="00945CF5">
          <w:delText xml:space="preserve">. </w:delText>
        </w:r>
        <w:commentRangeEnd w:id="53"/>
        <w:r w:rsidR="009E7564" w:rsidDel="00945CF5">
          <w:rPr>
            <w:rStyle w:val="CommentReference"/>
            <w:lang w:eastAsia="de-DE"/>
          </w:rPr>
          <w:commentReference w:id="53"/>
        </w:r>
      </w:del>
    </w:p>
    <w:p w14:paraId="35835BA2" w14:textId="77777777" w:rsidR="009E7564" w:rsidRDefault="009E7564" w:rsidP="00396FE8"/>
    <w:p w14:paraId="0B5F1C36" w14:textId="77777777" w:rsidR="00396FE8" w:rsidDel="00453F94" w:rsidRDefault="00396FE8" w:rsidP="00396FE8">
      <w:pPr>
        <w:rPr>
          <w:del w:id="55" w:author="Jüri" w:date="2013-03-12T11:33:00Z"/>
        </w:rPr>
      </w:pPr>
      <w:commentRangeStart w:id="56"/>
      <w:del w:id="57" w:author="Jüri" w:date="2013-03-12T11:33:00Z">
        <w:r w:rsidDel="00453F94">
          <w:delText xml:space="preserve">After human error, the main cause of </w:delText>
        </w:r>
        <w:r w:rsidR="009E7564" w:rsidDel="00453F94">
          <w:delText>maritime</w:delText>
        </w:r>
        <w:r w:rsidDel="00453F94">
          <w:delText xml:space="preserve"> accidents has been identified as “Loss of situational awareness”.</w:delText>
        </w:r>
        <w:r w:rsidR="009E7564" w:rsidDel="00453F94">
          <w:delText xml:space="preserve"> The most common maritime accident is a collision and groundings.</w:delText>
        </w:r>
        <w:r w:rsidDel="00453F94">
          <w:delText xml:space="preserve"> </w:delText>
        </w:r>
        <w:commentRangeEnd w:id="56"/>
        <w:r w:rsidR="009E7564" w:rsidDel="00453F94">
          <w:rPr>
            <w:rStyle w:val="CommentReference"/>
            <w:lang w:eastAsia="de-DE"/>
          </w:rPr>
          <w:commentReference w:id="56"/>
        </w:r>
      </w:del>
    </w:p>
    <w:p w14:paraId="5ACA0C99" w14:textId="77777777" w:rsidR="00396FE8" w:rsidRDefault="00396FE8" w:rsidP="005729C4">
      <w:pPr>
        <w:rPr>
          <w:lang w:eastAsia="de-DE"/>
        </w:rPr>
      </w:pPr>
    </w:p>
    <w:p w14:paraId="14522047" w14:textId="77777777" w:rsidR="00396FE8" w:rsidDel="000B629C" w:rsidRDefault="00396FE8" w:rsidP="00396FE8">
      <w:pPr>
        <w:rPr>
          <w:del w:id="58" w:author="Jüri" w:date="2013-03-12T12:32:00Z"/>
          <w:lang w:eastAsia="de-DE"/>
        </w:rPr>
      </w:pPr>
      <w:del w:id="59" w:author="Jüri" w:date="2013-03-12T12:32:00Z">
        <w:r w:rsidDel="000B629C">
          <w:rPr>
            <w:lang w:eastAsia="de-DE"/>
          </w:rPr>
          <w:delText xml:space="preserve">The use of decision support tools in </w:delText>
        </w:r>
        <w:r w:rsidR="006D64F0" w:rsidDel="000B629C">
          <w:rPr>
            <w:lang w:eastAsia="de-DE"/>
          </w:rPr>
          <w:delText>VTS</w:delText>
        </w:r>
        <w:r w:rsidDel="000B629C">
          <w:rPr>
            <w:lang w:eastAsia="de-DE"/>
          </w:rPr>
          <w:delText xml:space="preserve"> is a growing trend as shown during the </w:delText>
        </w:r>
        <w:commentRangeStart w:id="60"/>
        <w:commentRangeStart w:id="61"/>
        <w:r w:rsidDel="000B629C">
          <w:rPr>
            <w:lang w:eastAsia="de-DE"/>
          </w:rPr>
          <w:delText>IALA 12</w:delText>
        </w:r>
        <w:r w:rsidRPr="00374DBE" w:rsidDel="000B629C">
          <w:rPr>
            <w:vertAlign w:val="superscript"/>
            <w:lang w:eastAsia="de-DE"/>
          </w:rPr>
          <w:delText>th</w:delText>
        </w:r>
        <w:r w:rsidDel="000B629C">
          <w:rPr>
            <w:lang w:eastAsia="de-DE"/>
          </w:rPr>
          <w:delText xml:space="preserve"> VTS Symposium</w:delText>
        </w:r>
        <w:commentRangeEnd w:id="60"/>
        <w:r w:rsidDel="000B629C">
          <w:rPr>
            <w:rStyle w:val="CommentReference"/>
            <w:lang w:eastAsia="de-DE"/>
          </w:rPr>
          <w:commentReference w:id="60"/>
        </w:r>
        <w:commentRangeEnd w:id="61"/>
        <w:r w:rsidR="00130F4E" w:rsidDel="000B629C">
          <w:rPr>
            <w:lang w:eastAsia="de-DE"/>
          </w:rPr>
          <w:delText>, which recommended …..</w:delText>
        </w:r>
        <w:r w:rsidDel="000B629C">
          <w:rPr>
            <w:rStyle w:val="CommentReference"/>
            <w:lang w:eastAsia="de-DE"/>
          </w:rPr>
          <w:commentReference w:id="61"/>
        </w:r>
        <w:r w:rsidDel="000B629C">
          <w:rPr>
            <w:lang w:eastAsia="de-DE"/>
          </w:rPr>
          <w:delText>. It is a concern that the introduction of new tracking technologies such as AIS Class B and satellite based AIS together with pressures on VTS manning may result in the VTSOs workload increasing.</w:delText>
        </w:r>
      </w:del>
    </w:p>
    <w:p w14:paraId="2DACFD57" w14:textId="77777777" w:rsidR="00F65DC2" w:rsidDel="00F65DC2" w:rsidRDefault="00F65DC2" w:rsidP="00396FE8">
      <w:pPr>
        <w:rPr>
          <w:del w:id="62" w:author="Jüri" w:date="2013-03-12T13:39:00Z"/>
          <w:lang w:eastAsia="de-DE"/>
        </w:rPr>
      </w:pPr>
    </w:p>
    <w:p w14:paraId="607FB943" w14:textId="77777777" w:rsidR="00376695" w:rsidDel="00F65DC2" w:rsidRDefault="00CB563F" w:rsidP="00396FE8">
      <w:pPr>
        <w:rPr>
          <w:del w:id="63" w:author="Jüri" w:date="2013-03-12T13:38:00Z"/>
          <w:lang w:eastAsia="de-DE"/>
        </w:rPr>
      </w:pPr>
      <w:del w:id="64" w:author="Jüri" w:date="2013-03-12T13:38:00Z">
        <w:r w:rsidDel="00F65DC2">
          <w:rPr>
            <w:lang w:eastAsia="de-DE"/>
          </w:rPr>
          <w:delText>Today, n</w:delText>
        </w:r>
        <w:r w:rsidR="00130F4E" w:rsidDel="00F65DC2">
          <w:rPr>
            <w:lang w:eastAsia="de-DE"/>
          </w:rPr>
          <w:delText>umerous traditional decision support tools already exist such as</w:delText>
        </w:r>
        <w:r w:rsidR="00376695" w:rsidDel="00F65DC2">
          <w:rPr>
            <w:lang w:eastAsia="de-DE"/>
          </w:rPr>
          <w:delText>:</w:delText>
        </w:r>
      </w:del>
    </w:p>
    <w:p w14:paraId="1EF32432" w14:textId="77777777" w:rsidR="00376695" w:rsidDel="00F65DC2" w:rsidRDefault="00376695" w:rsidP="00376695">
      <w:pPr>
        <w:pStyle w:val="ListParagraph"/>
        <w:numPr>
          <w:ilvl w:val="0"/>
          <w:numId w:val="44"/>
        </w:numPr>
        <w:rPr>
          <w:del w:id="65" w:author="Jüri" w:date="2013-03-12T13:38:00Z"/>
          <w:lang w:eastAsia="de-DE"/>
        </w:rPr>
      </w:pPr>
      <w:del w:id="66" w:author="Jüri" w:date="2013-03-12T13:29:00Z">
        <w:r w:rsidRPr="00CB563F" w:rsidDel="00F279F3">
          <w:rPr>
            <w:b/>
            <w:lang w:eastAsia="de-DE"/>
          </w:rPr>
          <w:delText>VTS</w:delText>
        </w:r>
        <w:r w:rsidDel="00F279F3">
          <w:rPr>
            <w:lang w:eastAsia="de-DE"/>
          </w:rPr>
          <w:delText>;</w:delText>
        </w:r>
      </w:del>
      <w:del w:id="67" w:author="Jüri" w:date="2013-03-12T13:31:00Z">
        <w:r w:rsidDel="00F279F3">
          <w:rPr>
            <w:lang w:eastAsia="de-DE"/>
          </w:rPr>
          <w:delText xml:space="preserve"> </w:delText>
        </w:r>
      </w:del>
      <w:del w:id="68" w:author="Jüri" w:date="2013-03-12T13:38:00Z">
        <w:r w:rsidR="00130F4E" w:rsidDel="00F65DC2">
          <w:rPr>
            <w:lang w:eastAsia="de-DE"/>
          </w:rPr>
          <w:delText xml:space="preserve">CPA/TCPA, collision alerts, grounding alerts, anchor watch, etc </w:delText>
        </w:r>
      </w:del>
      <w:del w:id="69" w:author="Jüri" w:date="2013-03-12T13:27:00Z">
        <w:r w:rsidR="00130F4E" w:rsidDel="00F279F3">
          <w:rPr>
            <w:lang w:eastAsia="de-DE"/>
          </w:rPr>
          <w:delText>a</w:delText>
        </w:r>
        <w:r w:rsidDel="00F279F3">
          <w:rPr>
            <w:lang w:eastAsia="de-DE"/>
          </w:rPr>
          <w:delText>s</w:delText>
        </w:r>
        <w:r w:rsidR="00130F4E" w:rsidDel="00F279F3">
          <w:rPr>
            <w:lang w:eastAsia="de-DE"/>
          </w:rPr>
          <w:delText xml:space="preserve"> described in IALA Recommendation V-128</w:delText>
        </w:r>
      </w:del>
    </w:p>
    <w:p w14:paraId="70C0585F" w14:textId="77777777" w:rsidR="00376695" w:rsidDel="00F65DC2" w:rsidRDefault="00376695" w:rsidP="00376695">
      <w:pPr>
        <w:pStyle w:val="ListParagraph"/>
        <w:numPr>
          <w:ilvl w:val="0"/>
          <w:numId w:val="44"/>
        </w:numPr>
        <w:rPr>
          <w:del w:id="70" w:author="Jüri" w:date="2013-03-12T13:38:00Z"/>
          <w:lang w:eastAsia="de-DE"/>
        </w:rPr>
      </w:pPr>
      <w:del w:id="71" w:author="Jüri" w:date="2013-03-12T13:38:00Z">
        <w:r w:rsidRPr="00CB563F" w:rsidDel="00F65DC2">
          <w:rPr>
            <w:b/>
            <w:lang w:eastAsia="de-DE"/>
          </w:rPr>
          <w:delText>Environmental protection</w:delText>
        </w:r>
        <w:r w:rsidDel="00F65DC2">
          <w:rPr>
            <w:lang w:eastAsia="de-DE"/>
          </w:rPr>
          <w:delText>; drift modelling, boom deployment, etc</w:delText>
        </w:r>
      </w:del>
    </w:p>
    <w:p w14:paraId="1E0B15EC" w14:textId="77777777" w:rsidR="00F279F3" w:rsidRPr="00376695" w:rsidDel="00F65DC2" w:rsidRDefault="00130F4E" w:rsidP="00376695">
      <w:pPr>
        <w:pStyle w:val="ListParagraph"/>
        <w:numPr>
          <w:ilvl w:val="0"/>
          <w:numId w:val="44"/>
        </w:numPr>
        <w:rPr>
          <w:del w:id="72" w:author="Jüri" w:date="2013-03-12T13:38:00Z"/>
          <w:lang w:val="nb-NO" w:eastAsia="de-DE"/>
        </w:rPr>
      </w:pPr>
      <w:del w:id="73" w:author="Jüri" w:date="2013-03-12T13:38:00Z">
        <w:r w:rsidRPr="00CB563F" w:rsidDel="00F65DC2">
          <w:rPr>
            <w:b/>
            <w:lang w:val="nb-NO" w:eastAsia="de-DE"/>
          </w:rPr>
          <w:delText>SAR</w:delText>
        </w:r>
        <w:r w:rsidR="00376695" w:rsidRPr="00376695" w:rsidDel="00F65DC2">
          <w:rPr>
            <w:lang w:val="nb-NO" w:eastAsia="de-DE"/>
          </w:rPr>
          <w:delText xml:space="preserve">; </w:delText>
        </w:r>
        <w:r w:rsidRPr="00376695" w:rsidDel="00F65DC2">
          <w:rPr>
            <w:lang w:val="nb-NO" w:eastAsia="de-DE"/>
          </w:rPr>
          <w:delText>drift modelling, search planning, etc.</w:delText>
        </w:r>
      </w:del>
    </w:p>
    <w:p w14:paraId="2A54B74F" w14:textId="77777777" w:rsidR="00396FE8" w:rsidRDefault="00396FE8" w:rsidP="005729C4">
      <w:pPr>
        <w:rPr>
          <w:lang w:val="nb-NO" w:eastAsia="de-DE"/>
        </w:rPr>
      </w:pPr>
    </w:p>
    <w:p w14:paraId="0F090A80" w14:textId="77777777" w:rsidR="00376695" w:rsidDel="00F65DC2" w:rsidRDefault="00376695" w:rsidP="00376695">
      <w:pPr>
        <w:rPr>
          <w:del w:id="74" w:author="Jüri" w:date="2013-03-12T13:38:00Z"/>
          <w:lang w:eastAsia="de-DE"/>
        </w:rPr>
      </w:pPr>
      <w:del w:id="75" w:author="Jüri" w:date="2013-03-12T13:38:00Z">
        <w:r w:rsidDel="00F65DC2">
          <w:rPr>
            <w:lang w:eastAsia="de-DE"/>
          </w:rPr>
          <w:delText xml:space="preserve">The training of </w:delText>
        </w:r>
        <w:commentRangeStart w:id="76"/>
        <w:r w:rsidDel="00F65DC2">
          <w:rPr>
            <w:lang w:eastAsia="de-DE"/>
          </w:rPr>
          <w:delText>users</w:delText>
        </w:r>
        <w:commentRangeEnd w:id="76"/>
        <w:r w:rsidR="00914770" w:rsidDel="00F65DC2">
          <w:rPr>
            <w:rStyle w:val="CommentReference"/>
            <w:lang w:eastAsia="de-DE"/>
          </w:rPr>
          <w:commentReference w:id="76"/>
        </w:r>
        <w:r w:rsidDel="00F65DC2">
          <w:rPr>
            <w:lang w:eastAsia="de-DE"/>
          </w:rPr>
          <w:delText>, such as VTSO, of decision support tools is paramount.</w:delText>
        </w:r>
      </w:del>
    </w:p>
    <w:p w14:paraId="68E477D6" w14:textId="77777777" w:rsidR="00376695" w:rsidRDefault="00376695" w:rsidP="00376695">
      <w:pPr>
        <w:rPr>
          <w:ins w:id="77" w:author="Jüri" w:date="2013-03-12T15:22:00Z"/>
          <w:lang w:eastAsia="de-DE"/>
        </w:rPr>
      </w:pPr>
    </w:p>
    <w:p w14:paraId="1FD63472" w14:textId="77777777" w:rsidR="00337906" w:rsidRPr="00371BEF" w:rsidRDefault="00337906" w:rsidP="00337906">
      <w:pPr>
        <w:pStyle w:val="Heading2"/>
        <w:keepNext/>
        <w:tabs>
          <w:tab w:val="clear" w:pos="851"/>
          <w:tab w:val="num" w:pos="0"/>
        </w:tabs>
        <w:jc w:val="both"/>
        <w:rPr>
          <w:ins w:id="78" w:author="Jüri" w:date="2013-03-12T15:22:00Z"/>
          <w:lang w:eastAsia="sv-SE"/>
        </w:rPr>
      </w:pPr>
      <w:bookmarkStart w:id="79" w:name="_Toc206487720"/>
      <w:bookmarkStart w:id="80" w:name="_Toc208457821"/>
      <w:ins w:id="81" w:author="Jüri" w:date="2013-03-12T15:22:00Z">
        <w:r>
          <w:rPr>
            <w:lang w:eastAsia="sv-SE"/>
          </w:rPr>
          <w:t>Objective</w:t>
        </w:r>
        <w:bookmarkEnd w:id="79"/>
        <w:bookmarkEnd w:id="80"/>
      </w:ins>
    </w:p>
    <w:p w14:paraId="77A6BBDF" w14:textId="77777777" w:rsidR="00337906" w:rsidRDefault="00337906" w:rsidP="00376695">
      <w:pPr>
        <w:rPr>
          <w:ins w:id="82" w:author="Jüri" w:date="2013-03-12T15:22:00Z"/>
          <w:lang w:eastAsia="de-DE"/>
        </w:rPr>
      </w:pPr>
      <w:ins w:id="83" w:author="Jüri" w:date="2013-03-12T15:22:00Z">
        <w:r>
          <w:rPr>
            <w:lang w:eastAsia="de-DE"/>
          </w:rPr>
          <w:t xml:space="preserve">The aim of this document is to give guidance on the use of decision support tools in VTS, and to </w:t>
        </w:r>
      </w:ins>
      <w:ins w:id="84" w:author="Jüri" w:date="2013-03-12T15:24:00Z">
        <w:r>
          <w:t>provide a list of example</w:t>
        </w:r>
      </w:ins>
      <w:ins w:id="85" w:author="Jüri" w:date="2013-03-13T15:27:00Z">
        <w:r w:rsidR="000F2232">
          <w:t>s of</w:t>
        </w:r>
      </w:ins>
      <w:ins w:id="86" w:author="Jüri" w:date="2013-03-12T15:24:00Z">
        <w:r>
          <w:t xml:space="preserve"> decision support tools </w:t>
        </w:r>
      </w:ins>
      <w:ins w:id="87" w:author="Jüri" w:date="2013-03-13T15:30:00Z">
        <w:r w:rsidR="000F2232">
          <w:t xml:space="preserve">that </w:t>
        </w:r>
      </w:ins>
      <w:ins w:id="88" w:author="Jüri" w:date="2013-03-12T15:24:00Z">
        <w:r>
          <w:t xml:space="preserve">may </w:t>
        </w:r>
      </w:ins>
      <w:ins w:id="89" w:author="Jüri" w:date="2013-03-13T15:28:00Z">
        <w:r w:rsidR="000F2232">
          <w:t xml:space="preserve">be </w:t>
        </w:r>
      </w:ins>
      <w:ins w:id="90" w:author="Jüri" w:date="2013-03-12T15:24:00Z">
        <w:r>
          <w:t>consider</w:t>
        </w:r>
      </w:ins>
      <w:ins w:id="91" w:author="Jüri" w:date="2013-03-13T15:28:00Z">
        <w:r w:rsidR="000F2232">
          <w:t>ed by a VTS authority</w:t>
        </w:r>
      </w:ins>
      <w:ins w:id="92" w:author="Jüri" w:date="2013-03-12T15:24:00Z">
        <w:r>
          <w:t>.</w:t>
        </w:r>
      </w:ins>
    </w:p>
    <w:p w14:paraId="52825EA2" w14:textId="77777777" w:rsidR="00337906" w:rsidRDefault="00337906" w:rsidP="00376695">
      <w:pPr>
        <w:rPr>
          <w:lang w:eastAsia="de-DE"/>
        </w:rPr>
      </w:pPr>
    </w:p>
    <w:p w14:paraId="6E755A2B" w14:textId="77777777" w:rsidR="00396FE8" w:rsidDel="00337906" w:rsidRDefault="00396FE8" w:rsidP="00396FE8">
      <w:pPr>
        <w:pStyle w:val="Heading2"/>
        <w:rPr>
          <w:del w:id="93" w:author="Jüri" w:date="2013-03-12T15:22:00Z"/>
          <w:lang w:eastAsia="de-DE"/>
        </w:rPr>
      </w:pPr>
      <w:bookmarkStart w:id="94" w:name="_Toc334606490"/>
      <w:del w:id="95" w:author="Jüri" w:date="2013-03-12T15:22:00Z">
        <w:r w:rsidDel="00337906">
          <w:rPr>
            <w:lang w:eastAsia="de-DE"/>
          </w:rPr>
          <w:delText>Aim</w:delText>
        </w:r>
        <w:bookmarkEnd w:id="94"/>
      </w:del>
    </w:p>
    <w:p w14:paraId="2711245A" w14:textId="77777777" w:rsidR="00396FE8" w:rsidDel="00337906" w:rsidRDefault="00396FE8" w:rsidP="00396FE8">
      <w:pPr>
        <w:rPr>
          <w:del w:id="96" w:author="Jüri" w:date="2013-03-12T15:22:00Z"/>
          <w:lang w:eastAsia="de-DE"/>
        </w:rPr>
      </w:pPr>
      <w:commentRangeStart w:id="97"/>
      <w:del w:id="98" w:author="Jüri" w:date="2013-03-12T15:22:00Z">
        <w:r w:rsidDel="00337906">
          <w:rPr>
            <w:lang w:eastAsia="de-DE"/>
          </w:rPr>
          <w:delText>D</w:delText>
        </w:r>
        <w:r w:rsidR="00EA37F7" w:rsidDel="00337906">
          <w:rPr>
            <w:lang w:eastAsia="de-DE"/>
          </w:rPr>
          <w:delText xml:space="preserve">ecision support tools aim to assist the </w:delText>
        </w:r>
        <w:r w:rsidDel="00337906">
          <w:rPr>
            <w:lang w:eastAsia="de-DE"/>
          </w:rPr>
          <w:delText>VTS</w:delText>
        </w:r>
      </w:del>
      <w:del w:id="99" w:author="Jüri" w:date="2013-03-12T15:19:00Z">
        <w:r w:rsidDel="00337906">
          <w:rPr>
            <w:lang w:eastAsia="de-DE"/>
          </w:rPr>
          <w:delText>Os</w:delText>
        </w:r>
      </w:del>
      <w:del w:id="100" w:author="Jüri" w:date="2013-03-12T15:22:00Z">
        <w:r w:rsidDel="00337906">
          <w:rPr>
            <w:lang w:eastAsia="de-DE"/>
          </w:rPr>
          <w:delText xml:space="preserve"> and other stakeholders without interfering with their current </w:delText>
        </w:r>
        <w:commentRangeStart w:id="101"/>
        <w:r w:rsidDel="00337906">
          <w:rPr>
            <w:lang w:eastAsia="de-DE"/>
          </w:rPr>
          <w:delText>tasks</w:delText>
        </w:r>
        <w:commentRangeEnd w:id="101"/>
        <w:r w:rsidR="00EA37F7" w:rsidDel="00337906">
          <w:rPr>
            <w:rStyle w:val="CommentReference"/>
            <w:lang w:eastAsia="de-DE"/>
          </w:rPr>
          <w:commentReference w:id="101"/>
        </w:r>
        <w:r w:rsidDel="00337906">
          <w:rPr>
            <w:lang w:eastAsia="de-DE"/>
          </w:rPr>
          <w:delText>.</w:delText>
        </w:r>
        <w:commentRangeEnd w:id="97"/>
        <w:r w:rsidDel="00337906">
          <w:rPr>
            <w:rStyle w:val="CommentReference"/>
            <w:lang w:eastAsia="de-DE"/>
          </w:rPr>
          <w:commentReference w:id="97"/>
        </w:r>
      </w:del>
    </w:p>
    <w:p w14:paraId="57AC4691" w14:textId="77777777" w:rsidR="000A6180" w:rsidDel="00337906" w:rsidRDefault="000A6180" w:rsidP="00396FE8">
      <w:pPr>
        <w:rPr>
          <w:del w:id="102" w:author="Jüri" w:date="2013-03-12T15:22:00Z"/>
          <w:lang w:eastAsia="de-DE"/>
        </w:rPr>
      </w:pPr>
    </w:p>
    <w:p w14:paraId="071C1986" w14:textId="77777777" w:rsidR="000A6180" w:rsidDel="00337906" w:rsidRDefault="000A6180" w:rsidP="000A6180">
      <w:pPr>
        <w:rPr>
          <w:del w:id="103" w:author="Jüri" w:date="2013-03-12T15:22:00Z"/>
          <w:lang w:eastAsia="de-DE"/>
        </w:rPr>
      </w:pPr>
      <w:commentRangeStart w:id="104"/>
      <w:del w:id="105" w:author="Jüri" w:date="2013-03-12T15:22:00Z">
        <w:r w:rsidDel="00337906">
          <w:rPr>
            <w:lang w:eastAsia="de-DE"/>
          </w:rPr>
          <w:delText>Decision support tool should “support” decision making and not actual</w:delText>
        </w:r>
        <w:r w:rsidR="00914770" w:rsidDel="00337906">
          <w:rPr>
            <w:lang w:eastAsia="de-DE"/>
          </w:rPr>
          <w:delText>ly</w:delText>
        </w:r>
        <w:r w:rsidDel="00337906">
          <w:rPr>
            <w:lang w:eastAsia="de-DE"/>
          </w:rPr>
          <w:delText xml:space="preserve"> make the decisions.</w:delText>
        </w:r>
        <w:commentRangeEnd w:id="104"/>
        <w:r w:rsidDel="00337906">
          <w:rPr>
            <w:rStyle w:val="CommentReference"/>
            <w:lang w:eastAsia="de-DE"/>
          </w:rPr>
          <w:commentReference w:id="104"/>
        </w:r>
      </w:del>
    </w:p>
    <w:p w14:paraId="5C0BCBEC" w14:textId="77777777" w:rsidR="00396FE8" w:rsidRDefault="00396FE8" w:rsidP="00396FE8">
      <w:pPr>
        <w:rPr>
          <w:lang w:eastAsia="de-DE"/>
        </w:rPr>
      </w:pPr>
    </w:p>
    <w:p w14:paraId="4B9AF6F3" w14:textId="77777777" w:rsidR="00396FE8" w:rsidDel="00337906" w:rsidRDefault="00396FE8" w:rsidP="00396FE8">
      <w:pPr>
        <w:pStyle w:val="Heading2"/>
        <w:rPr>
          <w:del w:id="106" w:author="Jüri" w:date="2013-03-12T15:24:00Z"/>
          <w:lang w:eastAsia="de-DE"/>
        </w:rPr>
      </w:pPr>
      <w:bookmarkStart w:id="107" w:name="_Toc334606491"/>
      <w:del w:id="108" w:author="Jüri" w:date="2013-03-12T15:24:00Z">
        <w:r w:rsidDel="00337906">
          <w:rPr>
            <w:lang w:eastAsia="de-DE"/>
          </w:rPr>
          <w:delText>Purpose</w:delText>
        </w:r>
        <w:bookmarkEnd w:id="107"/>
      </w:del>
    </w:p>
    <w:p w14:paraId="1300966E" w14:textId="77777777" w:rsidR="005729C4" w:rsidDel="00337906" w:rsidRDefault="005729C4" w:rsidP="005729C4">
      <w:pPr>
        <w:rPr>
          <w:del w:id="109" w:author="Jüri" w:date="2013-03-12T15:24:00Z"/>
          <w:lang w:eastAsia="de-DE"/>
        </w:rPr>
      </w:pPr>
      <w:del w:id="110" w:author="Jüri" w:date="2013-03-12T15:24:00Z">
        <w:r w:rsidRPr="00671259" w:rsidDel="00337906">
          <w:rPr>
            <w:lang w:eastAsia="de-DE"/>
          </w:rPr>
          <w:delText xml:space="preserve">The purpose of this </w:delText>
        </w:r>
        <w:r w:rsidDel="00337906">
          <w:rPr>
            <w:lang w:eastAsia="de-DE"/>
          </w:rPr>
          <w:delText xml:space="preserve">Guideline </w:delText>
        </w:r>
        <w:r w:rsidRPr="00671259" w:rsidDel="00337906">
          <w:rPr>
            <w:lang w:eastAsia="de-DE"/>
          </w:rPr>
          <w:delText xml:space="preserve">is to </w:delText>
        </w:r>
        <w:r w:rsidDel="00337906">
          <w:rPr>
            <w:lang w:eastAsia="de-DE"/>
          </w:rPr>
          <w:delText>provide guidance in the:</w:delText>
        </w:r>
      </w:del>
    </w:p>
    <w:p w14:paraId="1897BEBF" w14:textId="77777777" w:rsidR="005729C4" w:rsidDel="00337906" w:rsidRDefault="00EA37F7" w:rsidP="005729C4">
      <w:pPr>
        <w:pStyle w:val="ListParagraph"/>
        <w:numPr>
          <w:ilvl w:val="0"/>
          <w:numId w:val="42"/>
        </w:numPr>
        <w:rPr>
          <w:del w:id="111" w:author="Jüri" w:date="2013-03-12T15:24:00Z"/>
        </w:rPr>
      </w:pPr>
      <w:del w:id="112" w:author="Jüri" w:date="2013-03-12T15:24:00Z">
        <w:r w:rsidDel="00337906">
          <w:delText>utilization</w:delText>
        </w:r>
        <w:r w:rsidR="005729C4" w:rsidDel="00337906">
          <w:delText xml:space="preserve"> of decision support tools in VTS and </w:delText>
        </w:r>
      </w:del>
    </w:p>
    <w:p w14:paraId="107D757D" w14:textId="77777777" w:rsidR="005729C4" w:rsidDel="00337906" w:rsidRDefault="005729C4" w:rsidP="005729C4">
      <w:pPr>
        <w:pStyle w:val="ListParagraph"/>
        <w:numPr>
          <w:ilvl w:val="0"/>
          <w:numId w:val="42"/>
        </w:numPr>
        <w:rPr>
          <w:del w:id="113" w:author="Jüri" w:date="2013-03-12T15:24:00Z"/>
        </w:rPr>
      </w:pPr>
      <w:del w:id="114" w:author="Jüri" w:date="2013-03-12T15:24:00Z">
        <w:r w:rsidDel="00337906">
          <w:delText xml:space="preserve">provide a list of </w:delText>
        </w:r>
        <w:r w:rsidR="00CB2E4E" w:rsidDel="00337906">
          <w:delText>example</w:delText>
        </w:r>
        <w:r w:rsidDel="00337906">
          <w:delText xml:space="preserve"> decision support tools a VTS authority may consider.</w:delText>
        </w:r>
      </w:del>
    </w:p>
    <w:p w14:paraId="3810F68E" w14:textId="77777777" w:rsidR="005729C4" w:rsidDel="00337906" w:rsidRDefault="005729C4" w:rsidP="005729C4">
      <w:pPr>
        <w:rPr>
          <w:del w:id="115" w:author="Jüri" w:date="2013-03-12T15:24:00Z"/>
          <w:lang w:eastAsia="de-DE"/>
        </w:rPr>
      </w:pPr>
    </w:p>
    <w:p w14:paraId="7DCF7DA0" w14:textId="77777777" w:rsidR="002B4B73" w:rsidDel="00182386" w:rsidRDefault="002B4B73" w:rsidP="002B4B73">
      <w:pPr>
        <w:pStyle w:val="Heading2"/>
        <w:rPr>
          <w:del w:id="116" w:author="Jüri" w:date="2013-03-13T15:21:00Z"/>
          <w:lang w:eastAsia="de-DE"/>
        </w:rPr>
      </w:pPr>
      <w:bookmarkStart w:id="117" w:name="_Toc334606492"/>
      <w:moveFromRangeStart w:id="118" w:author="Jüri" w:date="2013-03-12T15:26:00Z" w:name="move350865294"/>
      <w:moveFrom w:id="119" w:author="Jüri" w:date="2013-03-12T15:26:00Z">
        <w:del w:id="120" w:author="Jüri" w:date="2013-03-13T15:21:00Z">
          <w:r w:rsidDel="00182386">
            <w:rPr>
              <w:lang w:eastAsia="de-DE"/>
            </w:rPr>
            <w:delText>References</w:delText>
          </w:r>
        </w:del>
      </w:moveFrom>
      <w:bookmarkEnd w:id="117"/>
    </w:p>
    <w:p w14:paraId="1C134D60" w14:textId="77777777" w:rsidR="002B4B73" w:rsidDel="00427BA5" w:rsidRDefault="002B4B73" w:rsidP="002B4B73">
      <w:pPr>
        <w:rPr>
          <w:lang w:eastAsia="de-DE"/>
        </w:rPr>
      </w:pPr>
      <w:moveFrom w:id="121" w:author="Jüri" w:date="2013-03-12T15:26:00Z">
        <w:r w:rsidRPr="00671259" w:rsidDel="00427BA5">
          <w:rPr>
            <w:lang w:eastAsia="de-DE"/>
          </w:rPr>
          <w:t xml:space="preserve">The </w:t>
        </w:r>
        <w:r w:rsidDel="00427BA5">
          <w:rPr>
            <w:lang w:eastAsia="de-DE"/>
          </w:rPr>
          <w:t xml:space="preserve">following primary references have been used in the production </w:t>
        </w:r>
        <w:r w:rsidRPr="00671259" w:rsidDel="00427BA5">
          <w:rPr>
            <w:lang w:eastAsia="de-DE"/>
          </w:rPr>
          <w:t xml:space="preserve">of this </w:t>
        </w:r>
        <w:r w:rsidDel="00427BA5">
          <w:rPr>
            <w:lang w:eastAsia="de-DE"/>
          </w:rPr>
          <w:t>Guideline:</w:t>
        </w:r>
      </w:moveFrom>
    </w:p>
    <w:p w14:paraId="2B8C253B" w14:textId="77777777" w:rsidR="002B4B73" w:rsidDel="00427BA5" w:rsidRDefault="002B4B73" w:rsidP="002B4B73">
      <w:pPr>
        <w:pStyle w:val="ListParagraph"/>
        <w:numPr>
          <w:ilvl w:val="0"/>
          <w:numId w:val="43"/>
        </w:numPr>
        <w:rPr>
          <w:lang w:eastAsia="de-DE"/>
        </w:rPr>
      </w:pPr>
      <w:moveFrom w:id="122" w:author="Jüri" w:date="2013-03-12T15:26:00Z">
        <w:r w:rsidDel="00427BA5">
          <w:rPr>
            <w:lang w:eastAsia="de-DE"/>
          </w:rPr>
          <w:t>IALA VTS Manual</w:t>
        </w:r>
      </w:moveFrom>
    </w:p>
    <w:p w14:paraId="3A7D1B9B" w14:textId="77777777" w:rsidR="002B4B73" w:rsidDel="00427BA5" w:rsidRDefault="002B4B73" w:rsidP="002B4B73">
      <w:pPr>
        <w:pStyle w:val="ListParagraph"/>
        <w:numPr>
          <w:ilvl w:val="0"/>
          <w:numId w:val="43"/>
        </w:numPr>
        <w:rPr>
          <w:lang w:eastAsia="de-DE"/>
        </w:rPr>
      </w:pPr>
      <w:moveFrom w:id="123" w:author="Jüri" w:date="2013-03-12T15:26:00Z">
        <w:r w:rsidDel="00427BA5">
          <w:rPr>
            <w:lang w:eastAsia="de-DE"/>
          </w:rPr>
          <w:t>IALA Recommendation V-128</w:t>
        </w:r>
      </w:moveFrom>
    </w:p>
    <w:p w14:paraId="6C98D49C" w14:textId="77777777" w:rsidR="00705B22" w:rsidDel="00427BA5" w:rsidRDefault="00705B22" w:rsidP="002B4B73">
      <w:pPr>
        <w:pStyle w:val="ListParagraph"/>
        <w:numPr>
          <w:ilvl w:val="0"/>
          <w:numId w:val="43"/>
        </w:numPr>
        <w:rPr>
          <w:lang w:eastAsia="de-DE"/>
        </w:rPr>
      </w:pPr>
      <w:moveFrom w:id="124" w:author="Jüri" w:date="2013-03-12T15:26:00Z">
        <w:r w:rsidDel="00427BA5">
          <w:rPr>
            <w:lang w:eastAsia="de-DE"/>
          </w:rPr>
          <w:t>IALA Guideline 1018</w:t>
        </w:r>
      </w:moveFrom>
    </w:p>
    <w:p w14:paraId="3E215391" w14:textId="77777777" w:rsidR="00952FA5" w:rsidDel="00427BA5" w:rsidRDefault="00952FA5" w:rsidP="002B4B73">
      <w:pPr>
        <w:pStyle w:val="ListParagraph"/>
        <w:numPr>
          <w:ilvl w:val="0"/>
          <w:numId w:val="43"/>
        </w:numPr>
        <w:rPr>
          <w:lang w:eastAsia="de-DE"/>
        </w:rPr>
      </w:pPr>
      <w:moveFrom w:id="125" w:author="Jüri" w:date="2013-03-12T15:26:00Z">
        <w:r w:rsidRPr="00914770" w:rsidDel="00427BA5">
          <w:rPr>
            <w:i/>
            <w:lang w:eastAsia="de-DE"/>
          </w:rPr>
          <w:t>Add others</w:t>
        </w:r>
        <w:r w:rsidDel="00427BA5">
          <w:rPr>
            <w:lang w:eastAsia="de-DE"/>
          </w:rPr>
          <w:t>.</w:t>
        </w:r>
      </w:moveFrom>
    </w:p>
    <w:p w14:paraId="1F8FB4EC" w14:textId="77777777" w:rsidR="00374DBE" w:rsidDel="00427BA5" w:rsidRDefault="00374DBE" w:rsidP="006427BF">
      <w:pPr>
        <w:rPr>
          <w:lang w:eastAsia="de-DE"/>
        </w:rPr>
      </w:pPr>
    </w:p>
    <w:p w14:paraId="671C9401" w14:textId="77777777" w:rsidR="00396FE8" w:rsidDel="00427BA5" w:rsidRDefault="00396FE8" w:rsidP="00182386">
      <w:pPr>
        <w:pStyle w:val="Heading1"/>
        <w:tabs>
          <w:tab w:val="clear" w:pos="4679"/>
          <w:tab w:val="num" w:pos="3969"/>
        </w:tabs>
        <w:ind w:left="1701"/>
        <w:rPr>
          <w:del w:id="126" w:author="Jüri" w:date="2013-03-12T15:26:00Z"/>
        </w:rPr>
      </w:pPr>
      <w:bookmarkStart w:id="127" w:name="_Toc334606493"/>
      <w:moveFromRangeEnd w:id="118"/>
      <w:del w:id="128" w:author="Jüri" w:date="2013-03-12T15:26:00Z">
        <w:r w:rsidDel="00427BA5">
          <w:delText>Definition</w:delText>
        </w:r>
        <w:r w:rsidR="003F1FDC" w:rsidDel="00427BA5">
          <w:delText>s</w:delText>
        </w:r>
        <w:bookmarkEnd w:id="127"/>
      </w:del>
    </w:p>
    <w:p w14:paraId="4E66D523" w14:textId="77777777" w:rsidR="000B629C" w:rsidRPr="00371BEF" w:rsidRDefault="000B629C" w:rsidP="000B629C">
      <w:pPr>
        <w:pStyle w:val="Heading1"/>
        <w:tabs>
          <w:tab w:val="clear" w:pos="4679"/>
          <w:tab w:val="num" w:pos="0"/>
        </w:tabs>
        <w:ind w:left="567"/>
        <w:rPr>
          <w:ins w:id="129" w:author="Jüri" w:date="2013-03-12T12:40:00Z"/>
        </w:rPr>
      </w:pPr>
      <w:bookmarkStart w:id="130" w:name="_Toc208457822"/>
      <w:ins w:id="131" w:author="Jüri" w:date="2013-03-12T12:40:00Z">
        <w:r>
          <w:t>Acronyms and Definitions</w:t>
        </w:r>
        <w:bookmarkEnd w:id="130"/>
      </w:ins>
    </w:p>
    <w:p w14:paraId="5A0B7355" w14:textId="77777777" w:rsidR="000B629C" w:rsidRDefault="000B629C" w:rsidP="000B629C">
      <w:pPr>
        <w:pStyle w:val="BodyText"/>
        <w:rPr>
          <w:ins w:id="132" w:author="Jüri" w:date="2013-03-12T12:40:00Z"/>
        </w:rPr>
      </w:pPr>
      <w:ins w:id="133" w:author="Jüri" w:date="2013-03-12T12:40:00Z">
        <w:r>
          <w:t>To assist in the use of this guideline</w:t>
        </w:r>
        <w:r w:rsidRPr="00AC6E51">
          <w:t>, the following acronyms and definitions, mainly based</w:t>
        </w:r>
        <w:r w:rsidRPr="00F11CE7">
          <w:t xml:space="preserve"> on IMO resolutions</w:t>
        </w:r>
        <w:r>
          <w:t>,</w:t>
        </w:r>
        <w:r w:rsidRPr="00F11CE7">
          <w:t xml:space="preserve"> have been used:</w:t>
        </w:r>
      </w:ins>
    </w:p>
    <w:p w14:paraId="045478FF" w14:textId="77777777" w:rsidR="000B629C" w:rsidRDefault="000B629C" w:rsidP="000B629C">
      <w:pPr>
        <w:pStyle w:val="Table"/>
        <w:rPr>
          <w:ins w:id="134" w:author="Jüri" w:date="2013-03-12T12:40:00Z"/>
        </w:rPr>
      </w:pPr>
      <w:bookmarkStart w:id="135" w:name="_Toc208548707"/>
      <w:commentRangeStart w:id="136"/>
      <w:ins w:id="137" w:author="Jüri" w:date="2013-03-12T12:40:00Z">
        <w:r>
          <w:t>Acronym</w:t>
        </w:r>
      </w:ins>
      <w:commentRangeEnd w:id="136"/>
      <w:ins w:id="138" w:author="Jüri" w:date="2013-03-12T15:49:00Z">
        <w:r w:rsidR="008E2180">
          <w:rPr>
            <w:rStyle w:val="CommentReference"/>
            <w:i w:val="0"/>
            <w:lang w:eastAsia="de-DE"/>
          </w:rPr>
          <w:commentReference w:id="136"/>
        </w:r>
      </w:ins>
      <w:ins w:id="139" w:author="Jüri" w:date="2013-03-12T12:40:00Z">
        <w:r>
          <w:t>s</w:t>
        </w:r>
        <w:bookmarkEnd w:id="135"/>
      </w:ins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6254"/>
      </w:tblGrid>
      <w:tr w:rsidR="000B629C" w:rsidRPr="005A5F6A" w14:paraId="6434DA00" w14:textId="77777777" w:rsidTr="00427BA5">
        <w:trPr>
          <w:jc w:val="center"/>
          <w:ins w:id="140" w:author="Jüri" w:date="2013-03-12T12:40:00Z"/>
        </w:trPr>
        <w:tc>
          <w:tcPr>
            <w:tcW w:w="1980" w:type="dxa"/>
          </w:tcPr>
          <w:p w14:paraId="37B27E71" w14:textId="77777777" w:rsidR="000B629C" w:rsidRPr="005A5F6A" w:rsidRDefault="000B629C" w:rsidP="00427BA5">
            <w:pPr>
              <w:spacing w:before="40"/>
              <w:rPr>
                <w:ins w:id="141" w:author="Jüri" w:date="2013-03-12T12:40:00Z"/>
                <w:i/>
              </w:rPr>
            </w:pPr>
            <w:ins w:id="142" w:author="Jüri" w:date="2013-03-12T12:40:00Z">
              <w:r>
                <w:rPr>
                  <w:i/>
                </w:rPr>
                <w:t>COLREG</w:t>
              </w:r>
            </w:ins>
          </w:p>
        </w:tc>
        <w:tc>
          <w:tcPr>
            <w:tcW w:w="6254" w:type="dxa"/>
          </w:tcPr>
          <w:p w14:paraId="55A98A8B" w14:textId="77777777" w:rsidR="000B629C" w:rsidRPr="00A352C4" w:rsidRDefault="000B629C" w:rsidP="00427BA5">
            <w:pPr>
              <w:spacing w:before="40"/>
              <w:rPr>
                <w:ins w:id="143" w:author="Jüri" w:date="2013-03-12T12:40:00Z"/>
              </w:rPr>
            </w:pPr>
            <w:ins w:id="144" w:author="Jüri" w:date="2013-03-12T12:40:00Z">
              <w:r w:rsidRPr="00A352C4">
                <w:rPr>
                  <w:color w:val="1A1A1A"/>
                  <w:lang w:val="en-US"/>
                </w:rPr>
                <w:t xml:space="preserve">International Regulations for </w:t>
              </w:r>
              <w:r>
                <w:rPr>
                  <w:color w:val="1A1A1A"/>
                  <w:lang w:val="en-US"/>
                </w:rPr>
                <w:t>Preventing Collisions at Sea</w:t>
              </w:r>
            </w:ins>
          </w:p>
        </w:tc>
      </w:tr>
      <w:tr w:rsidR="000B629C" w:rsidRPr="005A5F6A" w14:paraId="764EE76F" w14:textId="77777777" w:rsidTr="00427BA5">
        <w:trPr>
          <w:jc w:val="center"/>
          <w:ins w:id="145" w:author="Jüri" w:date="2013-03-12T12:40:00Z"/>
        </w:trPr>
        <w:tc>
          <w:tcPr>
            <w:tcW w:w="1980" w:type="dxa"/>
          </w:tcPr>
          <w:p w14:paraId="5A9C143B" w14:textId="77777777" w:rsidR="000B629C" w:rsidRPr="005A5F6A" w:rsidRDefault="000B629C" w:rsidP="00427BA5">
            <w:pPr>
              <w:spacing w:before="40"/>
              <w:rPr>
                <w:ins w:id="146" w:author="Jüri" w:date="2013-03-12T12:40:00Z"/>
                <w:i/>
              </w:rPr>
            </w:pPr>
            <w:ins w:id="147" w:author="Jüri" w:date="2013-03-12T12:40:00Z">
              <w:r w:rsidRPr="005A5F6A">
                <w:rPr>
                  <w:i/>
                </w:rPr>
                <w:t xml:space="preserve">IALA </w:t>
              </w:r>
            </w:ins>
          </w:p>
        </w:tc>
        <w:tc>
          <w:tcPr>
            <w:tcW w:w="6254" w:type="dxa"/>
          </w:tcPr>
          <w:p w14:paraId="30C0FA4B" w14:textId="77777777" w:rsidR="000B629C" w:rsidRPr="005A5F6A" w:rsidRDefault="000B629C" w:rsidP="00427BA5">
            <w:pPr>
              <w:spacing w:before="40"/>
              <w:rPr>
                <w:ins w:id="148" w:author="Jüri" w:date="2013-03-12T12:40:00Z"/>
              </w:rPr>
            </w:pPr>
            <w:ins w:id="149" w:author="Jüri" w:date="2013-03-12T12:40:00Z">
              <w:r w:rsidRPr="005A5F6A">
                <w:t xml:space="preserve">International Association </w:t>
              </w:r>
              <w:r>
                <w:t>of</w:t>
              </w:r>
              <w:r w:rsidRPr="005A5F6A">
                <w:t xml:space="preserve"> Marine Aids to Navigation and Lighthouse Authorities</w:t>
              </w:r>
            </w:ins>
          </w:p>
        </w:tc>
      </w:tr>
      <w:tr w:rsidR="000B629C" w:rsidRPr="005A5F6A" w14:paraId="28641492" w14:textId="77777777" w:rsidTr="00427BA5">
        <w:trPr>
          <w:jc w:val="center"/>
          <w:ins w:id="150" w:author="Jüri" w:date="2013-03-12T12:40:00Z"/>
        </w:trPr>
        <w:tc>
          <w:tcPr>
            <w:tcW w:w="1980" w:type="dxa"/>
          </w:tcPr>
          <w:p w14:paraId="4C118582" w14:textId="77777777" w:rsidR="000B629C" w:rsidRPr="005A5F6A" w:rsidRDefault="000B629C" w:rsidP="00427BA5">
            <w:pPr>
              <w:spacing w:before="40"/>
              <w:rPr>
                <w:ins w:id="151" w:author="Jüri" w:date="2013-03-12T12:40:00Z"/>
                <w:i/>
              </w:rPr>
            </w:pPr>
            <w:ins w:id="152" w:author="Jüri" w:date="2013-03-12T12:40:00Z">
              <w:r w:rsidRPr="005A5F6A">
                <w:rPr>
                  <w:i/>
                </w:rPr>
                <w:t>IMO</w:t>
              </w:r>
            </w:ins>
          </w:p>
        </w:tc>
        <w:tc>
          <w:tcPr>
            <w:tcW w:w="6254" w:type="dxa"/>
          </w:tcPr>
          <w:p w14:paraId="573BB38D" w14:textId="77777777" w:rsidR="000B629C" w:rsidRPr="005A5F6A" w:rsidRDefault="000B629C" w:rsidP="00427BA5">
            <w:pPr>
              <w:spacing w:before="40"/>
              <w:rPr>
                <w:ins w:id="153" w:author="Jüri" w:date="2013-03-12T12:40:00Z"/>
              </w:rPr>
            </w:pPr>
            <w:ins w:id="154" w:author="Jüri" w:date="2013-03-12T12:40:00Z">
              <w:r w:rsidRPr="005A5F6A">
                <w:t>International Maritime Organization</w:t>
              </w:r>
            </w:ins>
          </w:p>
        </w:tc>
      </w:tr>
      <w:tr w:rsidR="000B629C" w:rsidRPr="005A5F6A" w14:paraId="638F27FE" w14:textId="77777777" w:rsidTr="00427BA5">
        <w:trPr>
          <w:jc w:val="center"/>
          <w:ins w:id="155" w:author="Jüri" w:date="2013-03-12T12:40:00Z"/>
        </w:trPr>
        <w:tc>
          <w:tcPr>
            <w:tcW w:w="1980" w:type="dxa"/>
          </w:tcPr>
          <w:p w14:paraId="2275F18B" w14:textId="77777777" w:rsidR="000B629C" w:rsidRPr="005A5F6A" w:rsidRDefault="000B629C" w:rsidP="00427BA5">
            <w:pPr>
              <w:spacing w:before="40"/>
              <w:rPr>
                <w:ins w:id="156" w:author="Jüri" w:date="2013-03-12T12:40:00Z"/>
                <w:i/>
              </w:rPr>
            </w:pPr>
            <w:ins w:id="157" w:author="Jüri" w:date="2013-03-12T12:40:00Z">
              <w:r>
                <w:rPr>
                  <w:i/>
                </w:rPr>
                <w:t>OOW</w:t>
              </w:r>
            </w:ins>
          </w:p>
        </w:tc>
        <w:tc>
          <w:tcPr>
            <w:tcW w:w="6254" w:type="dxa"/>
          </w:tcPr>
          <w:p w14:paraId="21C0266F" w14:textId="77777777" w:rsidR="000B629C" w:rsidRPr="005A5F6A" w:rsidRDefault="000B629C" w:rsidP="00427BA5">
            <w:pPr>
              <w:spacing w:before="40"/>
              <w:rPr>
                <w:ins w:id="158" w:author="Jüri" w:date="2013-03-12T12:40:00Z"/>
              </w:rPr>
            </w:pPr>
            <w:ins w:id="159" w:author="Jüri" w:date="2013-03-12T12:40:00Z">
              <w:r>
                <w:t>Officer of the Watch</w:t>
              </w:r>
            </w:ins>
          </w:p>
        </w:tc>
      </w:tr>
      <w:tr w:rsidR="000B629C" w:rsidRPr="005A5F6A" w14:paraId="7299A1F5" w14:textId="77777777" w:rsidTr="00427BA5">
        <w:trPr>
          <w:jc w:val="center"/>
          <w:ins w:id="160" w:author="Jüri" w:date="2013-03-12T12:40:00Z"/>
        </w:trPr>
        <w:tc>
          <w:tcPr>
            <w:tcW w:w="1980" w:type="dxa"/>
          </w:tcPr>
          <w:p w14:paraId="05FE39E8" w14:textId="77777777" w:rsidR="000B629C" w:rsidRPr="005A5F6A" w:rsidRDefault="000B629C" w:rsidP="00427BA5">
            <w:pPr>
              <w:spacing w:before="40"/>
              <w:rPr>
                <w:ins w:id="161" w:author="Jüri" w:date="2013-03-12T12:40:00Z"/>
                <w:i/>
              </w:rPr>
            </w:pPr>
            <w:ins w:id="162" w:author="Jüri" w:date="2013-03-12T12:40:00Z">
              <w:r w:rsidRPr="005A5F6A">
                <w:rPr>
                  <w:i/>
                </w:rPr>
                <w:t>SMCP</w:t>
              </w:r>
            </w:ins>
          </w:p>
        </w:tc>
        <w:tc>
          <w:tcPr>
            <w:tcW w:w="6254" w:type="dxa"/>
          </w:tcPr>
          <w:p w14:paraId="05002BB6" w14:textId="77777777" w:rsidR="000B629C" w:rsidRPr="005A5F6A" w:rsidRDefault="000B629C" w:rsidP="00427BA5">
            <w:pPr>
              <w:spacing w:before="40"/>
              <w:rPr>
                <w:ins w:id="163" w:author="Jüri" w:date="2013-03-12T12:40:00Z"/>
              </w:rPr>
            </w:pPr>
            <w:ins w:id="164" w:author="Jüri" w:date="2013-03-12T12:40:00Z">
              <w:r w:rsidRPr="005A5F6A">
                <w:t xml:space="preserve">IMO Resolution A.918(22) IMO Standard Marine Communication Phrases </w:t>
              </w:r>
            </w:ins>
          </w:p>
        </w:tc>
      </w:tr>
      <w:tr w:rsidR="000B629C" w:rsidRPr="005A5F6A" w14:paraId="13F1FFCA" w14:textId="77777777" w:rsidTr="00427BA5">
        <w:trPr>
          <w:jc w:val="center"/>
          <w:ins w:id="165" w:author="Jüri" w:date="2013-03-12T12:40:00Z"/>
        </w:trPr>
        <w:tc>
          <w:tcPr>
            <w:tcW w:w="1980" w:type="dxa"/>
          </w:tcPr>
          <w:p w14:paraId="0AE720BA" w14:textId="77777777" w:rsidR="000B629C" w:rsidRPr="005A5F6A" w:rsidRDefault="000B629C" w:rsidP="00427BA5">
            <w:pPr>
              <w:spacing w:before="40"/>
              <w:rPr>
                <w:ins w:id="166" w:author="Jüri" w:date="2013-03-12T12:40:00Z"/>
                <w:i/>
              </w:rPr>
            </w:pPr>
            <w:ins w:id="167" w:author="Jüri" w:date="2013-03-12T12:40:00Z">
              <w:r w:rsidRPr="005A5F6A">
                <w:rPr>
                  <w:i/>
                </w:rPr>
                <w:t>SOLAS</w:t>
              </w:r>
            </w:ins>
          </w:p>
        </w:tc>
        <w:tc>
          <w:tcPr>
            <w:tcW w:w="6254" w:type="dxa"/>
          </w:tcPr>
          <w:p w14:paraId="5FDF48A0" w14:textId="77777777" w:rsidR="000B629C" w:rsidRPr="005A5F6A" w:rsidRDefault="000B629C" w:rsidP="00427BA5">
            <w:pPr>
              <w:spacing w:before="40"/>
              <w:rPr>
                <w:ins w:id="168" w:author="Jüri" w:date="2013-03-12T12:40:00Z"/>
              </w:rPr>
            </w:pPr>
            <w:ins w:id="169" w:author="Jüri" w:date="2013-03-12T12:40:00Z">
              <w:r w:rsidRPr="005A5F6A">
                <w:t>International Convention for the Safety of Life at Sea</w:t>
              </w:r>
            </w:ins>
          </w:p>
        </w:tc>
      </w:tr>
      <w:tr w:rsidR="000B629C" w:rsidRPr="005A5F6A" w14:paraId="2F8919C4" w14:textId="77777777" w:rsidTr="00427BA5">
        <w:trPr>
          <w:jc w:val="center"/>
          <w:ins w:id="170" w:author="Jüri" w:date="2013-03-12T12:40:00Z"/>
        </w:trPr>
        <w:tc>
          <w:tcPr>
            <w:tcW w:w="1980" w:type="dxa"/>
          </w:tcPr>
          <w:p w14:paraId="45EE9DCF" w14:textId="77777777" w:rsidR="000B629C" w:rsidRPr="005A5F6A" w:rsidRDefault="000B629C" w:rsidP="00427BA5">
            <w:pPr>
              <w:spacing w:before="40"/>
              <w:rPr>
                <w:ins w:id="171" w:author="Jüri" w:date="2013-03-12T12:40:00Z"/>
                <w:i/>
              </w:rPr>
            </w:pPr>
            <w:ins w:id="172" w:author="Jüri" w:date="2013-03-12T12:40:00Z">
              <w:r w:rsidRPr="005A5F6A">
                <w:rPr>
                  <w:i/>
                </w:rPr>
                <w:t>VTS</w:t>
              </w:r>
            </w:ins>
          </w:p>
        </w:tc>
        <w:tc>
          <w:tcPr>
            <w:tcW w:w="6254" w:type="dxa"/>
          </w:tcPr>
          <w:p w14:paraId="6E28D53B" w14:textId="77777777" w:rsidR="000B629C" w:rsidRPr="005A5F6A" w:rsidRDefault="000B629C" w:rsidP="00427BA5">
            <w:pPr>
              <w:spacing w:before="40"/>
              <w:rPr>
                <w:ins w:id="173" w:author="Jüri" w:date="2013-03-12T12:40:00Z"/>
              </w:rPr>
            </w:pPr>
            <w:ins w:id="174" w:author="Jüri" w:date="2013-03-12T12:40:00Z">
              <w:r w:rsidRPr="005A5F6A">
                <w:t>Vessel Traffic Services</w:t>
              </w:r>
            </w:ins>
          </w:p>
        </w:tc>
      </w:tr>
    </w:tbl>
    <w:p w14:paraId="39AE4C3F" w14:textId="77777777" w:rsidR="000B629C" w:rsidRDefault="000B629C" w:rsidP="00396FE8">
      <w:pPr>
        <w:rPr>
          <w:ins w:id="175" w:author="Jüri" w:date="2013-03-12T12:41:00Z"/>
          <w:lang w:eastAsia="zh-CN"/>
        </w:rPr>
      </w:pPr>
    </w:p>
    <w:p w14:paraId="6EAFD0C5" w14:textId="77777777" w:rsidR="000B629C" w:rsidRPr="00500790" w:rsidRDefault="000B629C" w:rsidP="000B629C">
      <w:pPr>
        <w:pStyle w:val="Table"/>
        <w:rPr>
          <w:ins w:id="176" w:author="Jüri" w:date="2013-03-12T12:41:00Z"/>
        </w:rPr>
      </w:pPr>
      <w:ins w:id="177" w:author="Jüri" w:date="2013-03-12T12:41:00Z">
        <w:r w:rsidRPr="00500790">
          <w:t>General Definitions</w:t>
        </w:r>
      </w:ins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6254"/>
      </w:tblGrid>
      <w:tr w:rsidR="00305A95" w:rsidRPr="005A5F6A" w14:paraId="08D721B2" w14:textId="77777777" w:rsidTr="00427BA5">
        <w:trPr>
          <w:cantSplit/>
          <w:jc w:val="center"/>
          <w:ins w:id="178" w:author="Jüri" w:date="2013-03-12T12:41:00Z"/>
        </w:trPr>
        <w:tc>
          <w:tcPr>
            <w:tcW w:w="1980" w:type="dxa"/>
          </w:tcPr>
          <w:p w14:paraId="69E90522" w14:textId="77777777" w:rsidR="00305A95" w:rsidRPr="008E2180" w:rsidRDefault="00063EEB" w:rsidP="00427BA5">
            <w:pPr>
              <w:spacing w:before="40"/>
              <w:rPr>
                <w:ins w:id="179" w:author="Jüri" w:date="2013-03-12T12:41:00Z"/>
              </w:rPr>
            </w:pPr>
            <w:ins w:id="180" w:author="Jüri" w:date="2013-03-12T12:48:00Z">
              <w:r>
                <w:rPr>
                  <w:lang w:eastAsia="de-DE"/>
                </w:rPr>
                <w:lastRenderedPageBreak/>
                <w:t>Al</w:t>
              </w:r>
            </w:ins>
            <w:ins w:id="181" w:author="Jüri" w:date="2013-03-12T16:05:00Z">
              <w:r>
                <w:rPr>
                  <w:lang w:eastAsia="de-DE"/>
                </w:rPr>
                <w:t>arm</w:t>
              </w:r>
            </w:ins>
          </w:p>
        </w:tc>
        <w:tc>
          <w:tcPr>
            <w:tcW w:w="6254" w:type="dxa"/>
          </w:tcPr>
          <w:p w14:paraId="2B76D506" w14:textId="77777777" w:rsidR="00305A95" w:rsidRPr="005A5F6A" w:rsidRDefault="00305A95" w:rsidP="00B13F4A">
            <w:pPr>
              <w:spacing w:before="40"/>
              <w:rPr>
                <w:ins w:id="182" w:author="Jüri" w:date="2013-03-12T12:41:00Z"/>
              </w:rPr>
            </w:pPr>
            <w:commentRangeStart w:id="183"/>
            <w:ins w:id="184" w:author="Jüri" w:date="2013-03-12T12:48:00Z">
              <w:r>
                <w:t>A</w:t>
              </w:r>
              <w:r w:rsidRPr="00CB2E4E">
                <w:t xml:space="preserve"> visual or audible indicat</w:t>
              </w:r>
              <w:r>
                <w:t>ion</w:t>
              </w:r>
              <w:r w:rsidRPr="00CB2E4E">
                <w:t xml:space="preserve"> that a </w:t>
              </w:r>
              <w:r>
                <w:t xml:space="preserve">developing situation </w:t>
              </w:r>
              <w:r w:rsidRPr="00CB2E4E">
                <w:t xml:space="preserve">has occurred and that </w:t>
              </w:r>
              <w:r>
                <w:t>a decision is required</w:t>
              </w:r>
              <w:commentRangeEnd w:id="183"/>
              <w:r>
                <w:rPr>
                  <w:rStyle w:val="CommentReference"/>
                  <w:lang w:eastAsia="de-DE"/>
                </w:rPr>
                <w:commentReference w:id="183"/>
              </w:r>
            </w:ins>
            <w:ins w:id="185" w:author="Jüri" w:date="2013-03-12T16:07:00Z">
              <w:del w:id="186" w:author="HXG" w:date="2013-03-13T01:06:00Z">
                <w:r w:rsidR="00B13F4A" w:rsidDel="00EA247F">
                  <w:delText>.</w:delText>
                </w:r>
              </w:del>
              <w:r w:rsidR="00B13F4A">
                <w:t xml:space="preserve"> </w:t>
              </w:r>
            </w:ins>
          </w:p>
        </w:tc>
      </w:tr>
      <w:tr w:rsidR="00305A95" w:rsidRPr="005A5F6A" w14:paraId="24FA9A86" w14:textId="77777777" w:rsidTr="00427BA5">
        <w:trPr>
          <w:cantSplit/>
          <w:jc w:val="center"/>
          <w:ins w:id="187" w:author="Jüri" w:date="2013-03-12T12:41:00Z"/>
        </w:trPr>
        <w:tc>
          <w:tcPr>
            <w:tcW w:w="1980" w:type="dxa"/>
          </w:tcPr>
          <w:p w14:paraId="40346D53" w14:textId="77777777" w:rsidR="00305A95" w:rsidRPr="008E2180" w:rsidRDefault="00305A95" w:rsidP="00427BA5">
            <w:pPr>
              <w:spacing w:before="40"/>
              <w:rPr>
                <w:ins w:id="188" w:author="Jüri" w:date="2013-03-12T12:41:00Z"/>
              </w:rPr>
            </w:pPr>
            <w:ins w:id="189" w:author="Jüri" w:date="2013-03-12T12:42:00Z">
              <w:r w:rsidRPr="008E2180">
                <w:rPr>
                  <w:bCs/>
                  <w:sz w:val="23"/>
                  <w:szCs w:val="23"/>
                </w:rPr>
                <w:t>Decision-maker</w:t>
              </w:r>
            </w:ins>
          </w:p>
        </w:tc>
        <w:tc>
          <w:tcPr>
            <w:tcW w:w="6254" w:type="dxa"/>
          </w:tcPr>
          <w:p w14:paraId="3652E3D1" w14:textId="77777777" w:rsidR="00305A95" w:rsidRPr="005A5F6A" w:rsidRDefault="008E2180" w:rsidP="008E2180">
            <w:pPr>
              <w:spacing w:before="40"/>
              <w:rPr>
                <w:ins w:id="190" w:author="Jüri" w:date="2013-03-12T12:41:00Z"/>
              </w:rPr>
            </w:pPr>
            <w:ins w:id="191" w:author="Jüri" w:date="2013-03-12T15:50:00Z">
              <w:r>
                <w:rPr>
                  <w:szCs w:val="22"/>
                </w:rPr>
                <w:t>A</w:t>
              </w:r>
            </w:ins>
            <w:ins w:id="192" w:author="Jüri" w:date="2013-03-12T12:42:00Z">
              <w:r w:rsidR="00305A95">
                <w:rPr>
                  <w:szCs w:val="22"/>
                </w:rPr>
                <w:t xml:space="preserve"> person or group </w:t>
              </w:r>
            </w:ins>
            <w:ins w:id="193" w:author="Jüri" w:date="2013-03-12T15:52:00Z">
              <w:r>
                <w:rPr>
                  <w:szCs w:val="22"/>
                </w:rPr>
                <w:t>authorized</w:t>
              </w:r>
            </w:ins>
            <w:ins w:id="194" w:author="Jüri" w:date="2013-03-12T12:42:00Z">
              <w:r w:rsidR="00305A95">
                <w:rPr>
                  <w:szCs w:val="22"/>
                </w:rPr>
                <w:t xml:space="preserve"> to make decisions.</w:t>
              </w:r>
            </w:ins>
          </w:p>
        </w:tc>
      </w:tr>
      <w:tr w:rsidR="00305A95" w:rsidRPr="005A5F6A" w14:paraId="4AFD1320" w14:textId="77777777" w:rsidTr="00427BA5">
        <w:trPr>
          <w:cantSplit/>
          <w:jc w:val="center"/>
          <w:ins w:id="195" w:author="Jüri" w:date="2013-03-12T12:48:00Z"/>
        </w:trPr>
        <w:tc>
          <w:tcPr>
            <w:tcW w:w="1980" w:type="dxa"/>
          </w:tcPr>
          <w:p w14:paraId="3D06D91A" w14:textId="77777777" w:rsidR="00305A95" w:rsidRPr="008E2180" w:rsidRDefault="00EE65AE" w:rsidP="00427BA5">
            <w:pPr>
              <w:spacing w:before="40"/>
              <w:rPr>
                <w:ins w:id="196" w:author="Jüri" w:date="2013-03-12T12:48:00Z"/>
                <w:lang w:eastAsia="de-DE"/>
              </w:rPr>
            </w:pPr>
            <w:ins w:id="197" w:author="Jüri" w:date="2013-03-12T12:48:00Z">
              <w:r w:rsidRPr="008E2180">
                <w:t xml:space="preserve">Decision support </w:t>
              </w:r>
            </w:ins>
            <w:ins w:id="198" w:author="Jüri" w:date="2013-03-12T15:44:00Z">
              <w:r w:rsidRPr="008E2180">
                <w:t>system</w:t>
              </w:r>
            </w:ins>
          </w:p>
        </w:tc>
        <w:tc>
          <w:tcPr>
            <w:tcW w:w="6254" w:type="dxa"/>
          </w:tcPr>
          <w:p w14:paraId="4AC38CCB" w14:textId="77777777" w:rsidR="00305A95" w:rsidRPr="008E2180" w:rsidRDefault="00EE65AE" w:rsidP="008E2180">
            <w:pPr>
              <w:rPr>
                <w:ins w:id="199" w:author="Jüri" w:date="2013-03-12T12:48:00Z"/>
                <w:lang w:eastAsia="de-DE"/>
              </w:rPr>
            </w:pPr>
            <w:ins w:id="200" w:author="Jüri" w:date="2013-03-12T15:41:00Z">
              <w:r w:rsidRPr="008E2180">
                <w:t>A</w:t>
              </w:r>
            </w:ins>
            <w:ins w:id="201" w:author="Jüri" w:date="2013-03-12T15:50:00Z">
              <w:r w:rsidR="008E2180">
                <w:t>n</w:t>
              </w:r>
            </w:ins>
            <w:ins w:id="202" w:author="Jüri" w:date="2013-03-12T15:41:00Z">
              <w:r w:rsidRPr="008E2180">
                <w:t xml:space="preserve"> </w:t>
              </w:r>
            </w:ins>
            <w:ins w:id="203" w:author="Jüri" w:date="2013-03-12T15:50:00Z">
              <w:r w:rsidR="008E2180">
                <w:t xml:space="preserve">information </w:t>
              </w:r>
            </w:ins>
            <w:ins w:id="204" w:author="Jüri" w:date="2013-03-12T15:44:00Z">
              <w:r>
                <w:rPr>
                  <w:bCs/>
                </w:rPr>
                <w:t>system</w:t>
              </w:r>
            </w:ins>
            <w:ins w:id="205" w:author="Jüri" w:date="2013-03-12T15:41:00Z">
              <w:r w:rsidRPr="008E2180">
                <w:t xml:space="preserve"> </w:t>
              </w:r>
            </w:ins>
            <w:ins w:id="206" w:author="Jüri" w:date="2013-03-12T15:43:00Z">
              <w:r>
                <w:t xml:space="preserve">to </w:t>
              </w:r>
            </w:ins>
            <w:ins w:id="207" w:author="Jüri" w:date="2013-03-12T15:41:00Z">
              <w:r w:rsidRPr="00EE65AE">
                <w:t>assist</w:t>
              </w:r>
              <w:r w:rsidRPr="008E2180">
                <w:t xml:space="preserve"> the </w:t>
              </w:r>
              <w:r w:rsidR="00934737" w:rsidRPr="008E2180">
                <w:fldChar w:fldCharType="begin"/>
              </w:r>
              <w:r w:rsidRPr="008E2180">
                <w:instrText xml:space="preserve"> HYPERLINK "http://en.wikipedia.org/wiki/Decision-making" \o "Decision-making" </w:instrText>
              </w:r>
              <w:r w:rsidR="00934737" w:rsidRPr="008E2180">
                <w:fldChar w:fldCharType="separate"/>
              </w:r>
              <w:r w:rsidRPr="008E2180">
                <w:rPr>
                  <w:rStyle w:val="Hyperlink"/>
                  <w:rFonts w:cs="Arial"/>
                  <w:color w:val="auto"/>
                  <w:szCs w:val="22"/>
                  <w:u w:val="none"/>
                </w:rPr>
                <w:t>decision-maker</w:t>
              </w:r>
              <w:r w:rsidR="00934737" w:rsidRPr="008E2180">
                <w:rPr>
                  <w:rStyle w:val="Hyperlink"/>
                  <w:rFonts w:cs="Arial"/>
                  <w:color w:val="auto"/>
                  <w:szCs w:val="22"/>
                  <w:u w:val="none"/>
                </w:rPr>
                <w:fldChar w:fldCharType="end"/>
              </w:r>
              <w:r w:rsidRPr="008E2180">
                <w:t xml:space="preserve"> at an operational, planning and management level.</w:t>
              </w:r>
            </w:ins>
          </w:p>
        </w:tc>
      </w:tr>
      <w:tr w:rsidR="00EE65AE" w:rsidRPr="005A5F6A" w14:paraId="49759C65" w14:textId="77777777" w:rsidTr="00427BA5">
        <w:trPr>
          <w:cantSplit/>
          <w:jc w:val="center"/>
          <w:ins w:id="208" w:author="Jüri" w:date="2013-03-12T15:40:00Z"/>
        </w:trPr>
        <w:tc>
          <w:tcPr>
            <w:tcW w:w="1980" w:type="dxa"/>
          </w:tcPr>
          <w:p w14:paraId="69D3821F" w14:textId="77777777" w:rsidR="00EE65AE" w:rsidRPr="008E2180" w:rsidRDefault="00EE65AE" w:rsidP="00427BA5">
            <w:pPr>
              <w:spacing w:before="40"/>
              <w:rPr>
                <w:ins w:id="209" w:author="Jüri" w:date="2013-03-12T15:40:00Z"/>
                <w:bCs/>
                <w:sz w:val="23"/>
                <w:szCs w:val="23"/>
              </w:rPr>
            </w:pPr>
            <w:ins w:id="210" w:author="Jüri" w:date="2013-03-12T15:40:00Z">
              <w:r w:rsidRPr="008E2180">
                <w:t>Decision support tool for VTS personnel</w:t>
              </w:r>
            </w:ins>
          </w:p>
        </w:tc>
        <w:tc>
          <w:tcPr>
            <w:tcW w:w="6254" w:type="dxa"/>
          </w:tcPr>
          <w:p w14:paraId="7233D4BF" w14:textId="77777777" w:rsidR="00EE65AE" w:rsidRPr="000F2232" w:rsidRDefault="00EE65AE" w:rsidP="000F2232">
            <w:pPr>
              <w:rPr>
                <w:ins w:id="211" w:author="Jüri" w:date="2013-03-12T15:40:00Z"/>
                <w:lang w:eastAsia="zh-CN"/>
              </w:rPr>
            </w:pPr>
            <w:ins w:id="212" w:author="Jüri" w:date="2013-03-12T15:41:00Z">
              <w:r>
                <w:rPr>
                  <w:lang w:eastAsia="de-DE"/>
                </w:rPr>
                <w:t xml:space="preserve">A tool to assist the VTS personnel </w:t>
              </w:r>
            </w:ins>
            <w:ins w:id="213" w:author="Jüri" w:date="2013-03-12T15:43:00Z">
              <w:r>
                <w:rPr>
                  <w:lang w:eastAsia="de-DE"/>
                </w:rPr>
                <w:t>for</w:t>
              </w:r>
            </w:ins>
            <w:ins w:id="214" w:author="Jüri" w:date="2013-03-12T15:41:00Z">
              <w:r w:rsidRPr="00A92E3B">
                <w:rPr>
                  <w:lang w:eastAsia="de-DE"/>
                </w:rPr>
                <w:t xml:space="preserve"> support</w:t>
              </w:r>
            </w:ins>
            <w:ins w:id="215" w:author="Jüri" w:date="2013-03-12T15:43:00Z">
              <w:r>
                <w:rPr>
                  <w:lang w:eastAsia="de-DE"/>
                </w:rPr>
                <w:t>ing</w:t>
              </w:r>
            </w:ins>
            <w:ins w:id="216" w:author="Jüri" w:date="2013-03-12T15:41:00Z">
              <w:r w:rsidRPr="00A92E3B">
                <w:rPr>
                  <w:lang w:eastAsia="de-DE"/>
                </w:rPr>
                <w:t xml:space="preserve"> decision making </w:t>
              </w:r>
              <w:r>
                <w:rPr>
                  <w:lang w:eastAsia="de-DE"/>
                </w:rPr>
                <w:t>at an operational level.</w:t>
              </w:r>
            </w:ins>
            <w:ins w:id="217" w:author="HXG" w:date="2013-03-13T01:15:00Z">
              <w:r w:rsidR="00035E66">
                <w:rPr>
                  <w:rFonts w:hint="eastAsia"/>
                  <w:lang w:eastAsia="zh-CN"/>
                </w:rPr>
                <w:t xml:space="preserve"> A tool </w:t>
              </w:r>
            </w:ins>
            <w:ins w:id="218" w:author="HXG" w:date="2013-03-13T05:13:00Z">
              <w:r w:rsidR="00F27FB5">
                <w:rPr>
                  <w:rFonts w:hint="eastAsia"/>
                  <w:lang w:eastAsia="zh-CN"/>
                </w:rPr>
                <w:t>may include</w:t>
              </w:r>
            </w:ins>
            <w:ins w:id="219" w:author="HXG" w:date="2013-03-13T01:15:00Z">
              <w:r w:rsidR="00035E66">
                <w:rPr>
                  <w:rFonts w:hint="eastAsia"/>
                  <w:lang w:eastAsia="zh-CN"/>
                </w:rPr>
                <w:t xml:space="preserve"> one or more </w:t>
              </w:r>
            </w:ins>
            <w:ins w:id="220" w:author="Jüri" w:date="2013-03-13T15:36:00Z">
              <w:r w:rsidR="000F2232">
                <w:rPr>
                  <w:lang w:eastAsia="zh-CN"/>
                </w:rPr>
                <w:t>d</w:t>
              </w:r>
              <w:r w:rsidR="000F2232" w:rsidRPr="008E2180">
                <w:t>ecision support system</w:t>
              </w:r>
            </w:ins>
            <w:ins w:id="221" w:author="HXG" w:date="2013-03-13T01:15:00Z">
              <w:r w:rsidR="00035E66">
                <w:rPr>
                  <w:rFonts w:hint="eastAsia"/>
                  <w:lang w:eastAsia="zh-CN"/>
                </w:rPr>
                <w:t>s.</w:t>
              </w:r>
            </w:ins>
          </w:p>
        </w:tc>
      </w:tr>
      <w:tr w:rsidR="00305A95" w:rsidRPr="005A5F6A" w14:paraId="4864BBF9" w14:textId="77777777" w:rsidTr="00427BA5">
        <w:trPr>
          <w:cantSplit/>
          <w:jc w:val="center"/>
          <w:ins w:id="222" w:author="Jüri" w:date="2013-03-12T12:43:00Z"/>
        </w:trPr>
        <w:tc>
          <w:tcPr>
            <w:tcW w:w="1980" w:type="dxa"/>
          </w:tcPr>
          <w:p w14:paraId="3FFDB605" w14:textId="77777777" w:rsidR="00305A95" w:rsidRPr="008E2180" w:rsidRDefault="00305A95" w:rsidP="00427BA5">
            <w:pPr>
              <w:spacing w:before="40"/>
              <w:rPr>
                <w:ins w:id="223" w:author="Jüri" w:date="2013-03-12T12:43:00Z"/>
                <w:bCs/>
                <w:sz w:val="23"/>
                <w:szCs w:val="23"/>
              </w:rPr>
            </w:pPr>
            <w:ins w:id="224" w:author="Jüri" w:date="2013-03-12T12:48:00Z">
              <w:r w:rsidRPr="008E2180">
                <w:rPr>
                  <w:bCs/>
                  <w:sz w:val="23"/>
                  <w:szCs w:val="23"/>
                </w:rPr>
                <w:t>Hazard</w:t>
              </w:r>
            </w:ins>
          </w:p>
        </w:tc>
        <w:tc>
          <w:tcPr>
            <w:tcW w:w="6254" w:type="dxa"/>
          </w:tcPr>
          <w:p w14:paraId="033CA3CE" w14:textId="77777777" w:rsidR="00305A95" w:rsidRDefault="00063EEB" w:rsidP="00427BA5">
            <w:pPr>
              <w:spacing w:before="40"/>
              <w:rPr>
                <w:ins w:id="225" w:author="Jüri" w:date="2013-03-12T12:43:00Z"/>
                <w:szCs w:val="22"/>
              </w:rPr>
            </w:pPr>
            <w:ins w:id="226" w:author="Jüri" w:date="2013-03-12T15:57:00Z">
              <w:r>
                <w:rPr>
                  <w:szCs w:val="22"/>
                </w:rPr>
                <w:t>Potential to threaten human life, health, proper</w:t>
              </w:r>
            </w:ins>
            <w:ins w:id="227" w:author="Jüri" w:date="2013-03-12T15:58:00Z">
              <w:r>
                <w:rPr>
                  <w:szCs w:val="22"/>
                </w:rPr>
                <w:t xml:space="preserve">ty or the environment (IMO Guideline for FSA). </w:t>
              </w:r>
            </w:ins>
          </w:p>
        </w:tc>
      </w:tr>
      <w:tr w:rsidR="00305A95" w:rsidRPr="005A5F6A" w14:paraId="62BE5E5E" w14:textId="77777777" w:rsidTr="00427BA5">
        <w:trPr>
          <w:cantSplit/>
          <w:jc w:val="center"/>
          <w:ins w:id="228" w:author="Jüri" w:date="2013-03-12T12:47:00Z"/>
        </w:trPr>
        <w:tc>
          <w:tcPr>
            <w:tcW w:w="1980" w:type="dxa"/>
          </w:tcPr>
          <w:p w14:paraId="5B8C2AC1" w14:textId="77777777" w:rsidR="00305A95" w:rsidRPr="008E2180" w:rsidRDefault="007E69CD" w:rsidP="007E69CD">
            <w:pPr>
              <w:spacing w:before="40"/>
              <w:rPr>
                <w:ins w:id="229" w:author="Jüri" w:date="2013-03-12T12:47:00Z"/>
                <w:lang w:eastAsia="de-DE"/>
              </w:rPr>
            </w:pPr>
            <w:ins w:id="230" w:author="Jüri" w:date="2013-03-12T18:13:00Z">
              <w:r>
                <w:rPr>
                  <w:lang w:eastAsia="de-DE"/>
                </w:rPr>
                <w:t xml:space="preserve">Active </w:t>
              </w:r>
            </w:ins>
            <w:ins w:id="231" w:author="Jüri" w:date="2013-03-12T18:14:00Z">
              <w:r>
                <w:t>d</w:t>
              </w:r>
              <w:r w:rsidRPr="008E2180">
                <w:t>ecision support tool</w:t>
              </w:r>
            </w:ins>
          </w:p>
        </w:tc>
        <w:tc>
          <w:tcPr>
            <w:tcW w:w="6254" w:type="dxa"/>
          </w:tcPr>
          <w:p w14:paraId="2B512327" w14:textId="77777777" w:rsidR="00305A95" w:rsidRDefault="00C31C05" w:rsidP="00C31C05">
            <w:pPr>
              <w:spacing w:before="40"/>
              <w:rPr>
                <w:ins w:id="232" w:author="Jüri" w:date="2013-03-12T12:47:00Z"/>
              </w:rPr>
            </w:pPr>
            <w:ins w:id="233" w:author="Jüri" w:date="2013-03-13T10:28:00Z">
              <w:r>
                <w:rPr>
                  <w:lang w:eastAsia="zh-CN"/>
                </w:rPr>
                <w:t>A</w:t>
              </w:r>
            </w:ins>
            <w:ins w:id="234" w:author="HXG" w:date="2013-03-13T05:11:00Z">
              <w:r w:rsidR="00F27FB5">
                <w:rPr>
                  <w:rFonts w:hint="eastAsia"/>
                  <w:lang w:eastAsia="zh-CN"/>
                </w:rPr>
                <w:t xml:space="preserve"> tool that</w:t>
              </w:r>
            </w:ins>
            <w:ins w:id="235" w:author="HXG" w:date="2013-03-13T05:10:00Z">
              <w:r w:rsidR="00F27FB5">
                <w:t xml:space="preserve"> bring</w:t>
              </w:r>
            </w:ins>
            <w:ins w:id="236" w:author="HXG" w:date="2013-03-13T05:12:00Z">
              <w:r w:rsidR="00F27FB5">
                <w:rPr>
                  <w:rFonts w:hint="eastAsia"/>
                  <w:lang w:eastAsia="zh-CN"/>
                </w:rPr>
                <w:t>s</w:t>
              </w:r>
            </w:ins>
            <w:ins w:id="237" w:author="HXG" w:date="2013-03-13T05:10:00Z">
              <w:r w:rsidR="00F27FB5">
                <w:t xml:space="preserve"> out decision suggestions or solutions to support decision making.</w:t>
              </w:r>
            </w:ins>
          </w:p>
        </w:tc>
      </w:tr>
      <w:tr w:rsidR="00305A95" w:rsidRPr="005A5F6A" w14:paraId="56405BD8" w14:textId="77777777" w:rsidTr="00427BA5">
        <w:trPr>
          <w:cantSplit/>
          <w:jc w:val="center"/>
          <w:ins w:id="238" w:author="Jüri" w:date="2013-03-12T12:43:00Z"/>
        </w:trPr>
        <w:tc>
          <w:tcPr>
            <w:tcW w:w="1980" w:type="dxa"/>
          </w:tcPr>
          <w:p w14:paraId="3C3715C3" w14:textId="77777777" w:rsidR="00305A95" w:rsidRPr="008E2180" w:rsidRDefault="007E69CD" w:rsidP="007E69CD">
            <w:pPr>
              <w:spacing w:before="40"/>
              <w:rPr>
                <w:ins w:id="239" w:author="Jüri" w:date="2013-03-12T12:43:00Z"/>
                <w:bCs/>
                <w:sz w:val="23"/>
                <w:szCs w:val="23"/>
              </w:rPr>
            </w:pPr>
            <w:ins w:id="240" w:author="Jüri" w:date="2013-03-12T18:13:00Z">
              <w:r>
                <w:rPr>
                  <w:bCs/>
                  <w:sz w:val="23"/>
                  <w:szCs w:val="23"/>
                </w:rPr>
                <w:t>Passive</w:t>
              </w:r>
            </w:ins>
            <w:ins w:id="241" w:author="Jüri" w:date="2013-03-12T18:14:00Z">
              <w:r>
                <w:rPr>
                  <w:bCs/>
                  <w:sz w:val="23"/>
                  <w:szCs w:val="23"/>
                </w:rPr>
                <w:t xml:space="preserve"> </w:t>
              </w:r>
              <w:r>
                <w:t>d</w:t>
              </w:r>
              <w:r w:rsidRPr="008E2180">
                <w:t>ecision support tool</w:t>
              </w:r>
            </w:ins>
          </w:p>
        </w:tc>
        <w:tc>
          <w:tcPr>
            <w:tcW w:w="6254" w:type="dxa"/>
          </w:tcPr>
          <w:p w14:paraId="284ABCF9" w14:textId="77777777" w:rsidR="00305A95" w:rsidRDefault="00C31C05" w:rsidP="00F27FB5">
            <w:pPr>
              <w:spacing w:before="40"/>
              <w:rPr>
                <w:ins w:id="242" w:author="Jüri" w:date="2013-03-12T12:43:00Z"/>
                <w:szCs w:val="22"/>
              </w:rPr>
            </w:pPr>
            <w:ins w:id="243" w:author="Jüri" w:date="2013-03-13T10:28:00Z">
              <w:r>
                <w:t xml:space="preserve">A </w:t>
              </w:r>
            </w:ins>
            <w:ins w:id="244" w:author="HXG" w:date="2013-03-13T05:10:00Z">
              <w:r w:rsidR="00F27FB5">
                <w:rPr>
                  <w:rFonts w:hint="eastAsia"/>
                  <w:lang w:eastAsia="zh-CN"/>
                </w:rPr>
                <w:t>tool</w:t>
              </w:r>
            </w:ins>
            <w:ins w:id="245" w:author="HXG" w:date="2013-03-13T05:09:00Z">
              <w:r w:rsidR="00F27FB5">
                <w:t xml:space="preserve"> that aids the process of decision making, but that cannot bring out explicit decision suggestions or solutions</w:t>
              </w:r>
              <w:r w:rsidR="00F27FB5">
                <w:rPr>
                  <w:rFonts w:hint="eastAsia"/>
                  <w:lang w:eastAsia="zh-CN"/>
                </w:rPr>
                <w:t>.</w:t>
              </w:r>
            </w:ins>
          </w:p>
        </w:tc>
      </w:tr>
      <w:tr w:rsidR="00305A95" w:rsidRPr="005A5F6A" w14:paraId="66445382" w14:textId="77777777" w:rsidTr="00427BA5">
        <w:trPr>
          <w:cantSplit/>
          <w:jc w:val="center"/>
          <w:ins w:id="246" w:author="Jüri" w:date="2013-03-12T12:43:00Z"/>
        </w:trPr>
        <w:tc>
          <w:tcPr>
            <w:tcW w:w="1980" w:type="dxa"/>
          </w:tcPr>
          <w:p w14:paraId="7E1060EE" w14:textId="77777777" w:rsidR="00305A95" w:rsidRPr="008E2180" w:rsidRDefault="007E69CD" w:rsidP="00427BA5">
            <w:pPr>
              <w:spacing w:before="40"/>
              <w:rPr>
                <w:ins w:id="247" w:author="Jüri" w:date="2013-03-12T12:43:00Z"/>
                <w:bCs/>
                <w:sz w:val="23"/>
                <w:szCs w:val="23"/>
              </w:rPr>
            </w:pPr>
            <w:ins w:id="248" w:author="Jüri" w:date="2013-03-12T18:13:00Z">
              <w:r>
                <w:rPr>
                  <w:bCs/>
                  <w:sz w:val="23"/>
                  <w:szCs w:val="23"/>
                </w:rPr>
                <w:t>Cooperative</w:t>
              </w:r>
            </w:ins>
            <w:ins w:id="249" w:author="Jüri" w:date="2013-03-12T18:14:00Z">
              <w:r>
                <w:rPr>
                  <w:bCs/>
                  <w:sz w:val="23"/>
                  <w:szCs w:val="23"/>
                </w:rPr>
                <w:t xml:space="preserve"> </w:t>
              </w:r>
              <w:r>
                <w:t>d</w:t>
              </w:r>
              <w:r w:rsidRPr="008E2180">
                <w:t>ecision support tool</w:t>
              </w:r>
            </w:ins>
          </w:p>
        </w:tc>
        <w:tc>
          <w:tcPr>
            <w:tcW w:w="6254" w:type="dxa"/>
          </w:tcPr>
          <w:p w14:paraId="55638724" w14:textId="77777777" w:rsidR="00305A95" w:rsidRPr="00C31C05" w:rsidRDefault="007156C6" w:rsidP="00C31C05">
            <w:pPr>
              <w:spacing w:before="40"/>
              <w:rPr>
                <w:ins w:id="250" w:author="Jüri" w:date="2013-03-12T12:43:00Z"/>
                <w:rFonts w:cs="Arial"/>
                <w:szCs w:val="22"/>
              </w:rPr>
            </w:pPr>
            <w:ins w:id="251" w:author="Jüri" w:date="2013-03-13T13:53:00Z">
              <w:r w:rsidRPr="00C31C05">
                <w:rPr>
                  <w:rFonts w:cs="Arial"/>
                  <w:szCs w:val="22"/>
                  <w:lang w:eastAsia="zh-CN"/>
                </w:rPr>
                <w:t xml:space="preserve"> A</w:t>
              </w:r>
              <w:r w:rsidRPr="00C31C05">
                <w:rPr>
                  <w:rFonts w:cs="Arial"/>
                  <w:iCs/>
                  <w:szCs w:val="22"/>
                  <w:lang w:eastAsia="zh-CN"/>
                </w:rPr>
                <w:t xml:space="preserve"> tool that</w:t>
              </w:r>
              <w:r>
                <w:rPr>
                  <w:rFonts w:cs="Arial"/>
                  <w:szCs w:val="22"/>
                  <w:lang w:eastAsia="zh-CN"/>
                </w:rPr>
                <w:t xml:space="preserve"> allows the decision-</w:t>
              </w:r>
              <w:r w:rsidRPr="00C31C05">
                <w:rPr>
                  <w:rFonts w:cs="Arial"/>
                  <w:szCs w:val="22"/>
                  <w:lang w:eastAsia="zh-CN"/>
                </w:rPr>
                <w:t>maker to modify, complete, or refine the decision suggestions provided by the tool, and feed back to the tool</w:t>
              </w:r>
              <w:r>
                <w:rPr>
                  <w:rFonts w:cs="Arial"/>
                  <w:szCs w:val="22"/>
                  <w:lang w:eastAsia="zh-CN"/>
                </w:rPr>
                <w:t>.</w:t>
              </w:r>
              <w:r w:rsidRPr="00C31C05">
                <w:rPr>
                  <w:rFonts w:cs="Arial"/>
                  <w:szCs w:val="22"/>
                  <w:lang w:eastAsia="zh-CN"/>
                </w:rPr>
                <w:t xml:space="preserve"> The tool again improves, completes, and refines the sugges</w:t>
              </w:r>
              <w:r>
                <w:rPr>
                  <w:rFonts w:cs="Arial"/>
                  <w:szCs w:val="22"/>
                  <w:lang w:eastAsia="zh-CN"/>
                </w:rPr>
                <w:t>tions of the decision-maker and</w:t>
              </w:r>
              <w:r w:rsidRPr="00C31C05">
                <w:rPr>
                  <w:rFonts w:cs="Arial"/>
                  <w:szCs w:val="22"/>
                  <w:lang w:eastAsia="zh-CN"/>
                </w:rPr>
                <w:t xml:space="preserve"> feedback for validation. The whole process </w:t>
              </w:r>
              <w:r>
                <w:rPr>
                  <w:rFonts w:cs="Arial"/>
                  <w:szCs w:val="22"/>
                  <w:lang w:eastAsia="zh-CN"/>
                </w:rPr>
                <w:t>may start</w:t>
              </w:r>
              <w:r w:rsidRPr="00C31C05">
                <w:rPr>
                  <w:rFonts w:cs="Arial"/>
                  <w:szCs w:val="22"/>
                  <w:lang w:eastAsia="zh-CN"/>
                </w:rPr>
                <w:t xml:space="preserve"> again, until a consolidated solution is generated.</w:t>
              </w:r>
            </w:ins>
          </w:p>
        </w:tc>
      </w:tr>
    </w:tbl>
    <w:p w14:paraId="66447D7D" w14:textId="77777777" w:rsidR="000B629C" w:rsidRDefault="000B629C" w:rsidP="00396FE8">
      <w:pPr>
        <w:rPr>
          <w:ins w:id="252" w:author="Jüri" w:date="2013-03-12T15:29:00Z"/>
          <w:lang w:eastAsia="de-DE"/>
        </w:rPr>
      </w:pPr>
    </w:p>
    <w:p w14:paraId="6C8F0763" w14:textId="77777777" w:rsidR="00083D6F" w:rsidDel="00827E05" w:rsidRDefault="009E7564" w:rsidP="00396FE8">
      <w:pPr>
        <w:rPr>
          <w:del w:id="253" w:author="Jüri" w:date="2013-03-12T16:11:00Z"/>
          <w:lang w:eastAsia="de-DE"/>
        </w:rPr>
      </w:pPr>
      <w:del w:id="254" w:author="Jüri" w:date="2013-03-12T16:11:00Z">
        <w:r w:rsidDel="00827E05">
          <w:rPr>
            <w:lang w:eastAsia="de-DE"/>
          </w:rPr>
          <w:delText>The following definition</w:delText>
        </w:r>
        <w:r w:rsidR="00083D6F" w:rsidDel="00827E05">
          <w:rPr>
            <w:lang w:eastAsia="de-DE"/>
          </w:rPr>
          <w:delText>s are provided:</w:delText>
        </w:r>
      </w:del>
    </w:p>
    <w:p w14:paraId="461B5F25" w14:textId="77777777" w:rsidR="00CB2E4E" w:rsidDel="00305A95" w:rsidRDefault="00CB2E4E" w:rsidP="00396FE8">
      <w:pPr>
        <w:rPr>
          <w:del w:id="255" w:author="Jüri" w:date="2013-03-12T12:48:00Z"/>
        </w:rPr>
      </w:pPr>
      <w:del w:id="256" w:author="Jüri" w:date="2013-03-12T12:48:00Z">
        <w:r w:rsidDel="00305A95">
          <w:rPr>
            <w:b/>
            <w:lang w:eastAsia="de-DE"/>
          </w:rPr>
          <w:delText>Alert</w:delText>
        </w:r>
        <w:r w:rsidDel="00305A95">
          <w:rPr>
            <w:lang w:eastAsia="de-DE"/>
          </w:rPr>
          <w:delText xml:space="preserve"> - </w:delText>
        </w:r>
        <w:commentRangeStart w:id="257"/>
        <w:r w:rsidDel="00305A95">
          <w:delText>A</w:delText>
        </w:r>
        <w:r w:rsidRPr="00CB2E4E" w:rsidDel="00305A95">
          <w:delText xml:space="preserve"> visual or audible indicat</w:delText>
        </w:r>
        <w:r w:rsidDel="00305A95">
          <w:delText>ion</w:delText>
        </w:r>
        <w:r w:rsidRPr="00CB2E4E" w:rsidDel="00305A95">
          <w:delText xml:space="preserve"> that a </w:delText>
        </w:r>
        <w:r w:rsidDel="00305A95">
          <w:delText xml:space="preserve">developing situation </w:delText>
        </w:r>
        <w:r w:rsidRPr="00CB2E4E" w:rsidDel="00305A95">
          <w:delText xml:space="preserve">has occurred and that </w:delText>
        </w:r>
        <w:r w:rsidR="001D6272" w:rsidDel="00305A95">
          <w:delText xml:space="preserve">a </w:delText>
        </w:r>
        <w:r w:rsidDel="00305A95">
          <w:delText>decision is required</w:delText>
        </w:r>
        <w:commentRangeEnd w:id="257"/>
        <w:r w:rsidDel="00305A95">
          <w:rPr>
            <w:rStyle w:val="CommentReference"/>
            <w:lang w:eastAsia="de-DE"/>
          </w:rPr>
          <w:commentReference w:id="257"/>
        </w:r>
        <w:r w:rsidDel="00305A95">
          <w:delText>.</w:delText>
        </w:r>
      </w:del>
    </w:p>
    <w:p w14:paraId="231DE3C9" w14:textId="77777777" w:rsidR="00CB2E4E" w:rsidDel="00827E05" w:rsidRDefault="00CB2E4E" w:rsidP="00396FE8">
      <w:pPr>
        <w:rPr>
          <w:del w:id="258" w:author="Jüri" w:date="2013-03-12T16:11:00Z"/>
          <w:lang w:eastAsia="de-DE"/>
        </w:rPr>
      </w:pPr>
    </w:p>
    <w:p w14:paraId="4CB86B96" w14:textId="77777777" w:rsidR="009E7564" w:rsidDel="00827E05" w:rsidRDefault="00083D6F" w:rsidP="009E7564">
      <w:pPr>
        <w:rPr>
          <w:del w:id="259" w:author="Jüri" w:date="2013-03-12T16:11:00Z"/>
        </w:rPr>
      </w:pPr>
      <w:del w:id="260" w:author="Jüri" w:date="2013-03-12T16:11:00Z">
        <w:r w:rsidRPr="00083D6F" w:rsidDel="00827E05">
          <w:rPr>
            <w:b/>
            <w:lang w:eastAsia="de-DE"/>
          </w:rPr>
          <w:delText>D</w:delText>
        </w:r>
        <w:r w:rsidR="009E7564" w:rsidRPr="00083D6F" w:rsidDel="00827E05">
          <w:rPr>
            <w:b/>
            <w:lang w:eastAsia="de-DE"/>
          </w:rPr>
          <w:delText xml:space="preserve">ecision support </w:delText>
        </w:r>
        <w:r w:rsidR="000A6180" w:rsidRPr="00083D6F" w:rsidDel="00827E05">
          <w:rPr>
            <w:b/>
            <w:lang w:eastAsia="de-DE"/>
          </w:rPr>
          <w:delText>tool</w:delText>
        </w:r>
        <w:r w:rsidDel="00827E05">
          <w:rPr>
            <w:lang w:eastAsia="de-DE"/>
          </w:rPr>
          <w:delText xml:space="preserve"> - </w:delText>
        </w:r>
        <w:commentRangeStart w:id="261"/>
        <w:commentRangeStart w:id="262"/>
        <w:r w:rsidR="009E7564" w:rsidDel="00827E05">
          <w:delText>A</w:delText>
        </w:r>
        <w:r w:rsidR="000A6180" w:rsidDel="00827E05">
          <w:delText xml:space="preserve"> VTS</w:delText>
        </w:r>
        <w:r w:rsidR="009E7564" w:rsidDel="00827E05">
          <w:rPr>
            <w:rStyle w:val="apple-converted-space"/>
            <w:rFonts w:cs="Arial"/>
            <w:color w:val="000000"/>
            <w:szCs w:val="22"/>
          </w:rPr>
          <w:delText> </w:delText>
        </w:r>
        <w:r w:rsidR="009E7564" w:rsidRPr="000A6180" w:rsidDel="00827E05">
          <w:rPr>
            <w:bCs/>
          </w:rPr>
          <w:delText xml:space="preserve">decision support </w:delText>
        </w:r>
        <w:r w:rsidR="000A6180" w:rsidRPr="000A6180" w:rsidDel="00827E05">
          <w:rPr>
            <w:bCs/>
          </w:rPr>
          <w:delText>tool</w:delText>
        </w:r>
        <w:r w:rsidR="009E7564" w:rsidDel="00827E05">
          <w:delText xml:space="preserve"> </w:delText>
        </w:r>
        <w:r w:rsidR="00705B22" w:rsidDel="00827E05">
          <w:delText>assists</w:delText>
        </w:r>
        <w:r w:rsidR="009E7564" w:rsidDel="00827E05">
          <w:delText xml:space="preserve"> </w:delText>
        </w:r>
        <w:r w:rsidR="00B85D1B" w:rsidDel="00827E05">
          <w:delText xml:space="preserve">the </w:delText>
        </w:r>
        <w:r w:rsidR="00934737" w:rsidDel="00827E05">
          <w:fldChar w:fldCharType="begin"/>
        </w:r>
        <w:r w:rsidR="00427BA5" w:rsidDel="00827E05">
          <w:delInstrText xml:space="preserve"> HYPERLINK "http://en.wikipedia.org/wiki/Decision-making" \o "Decision-making" </w:delInstrText>
        </w:r>
        <w:r w:rsidR="00934737" w:rsidDel="00827E05">
          <w:fldChar w:fldCharType="separate"/>
        </w:r>
        <w:r w:rsidR="009E7564" w:rsidRPr="009E7564" w:rsidDel="00827E05">
          <w:rPr>
            <w:rStyle w:val="Hyperlink"/>
            <w:rFonts w:cs="Arial"/>
            <w:color w:val="auto"/>
            <w:szCs w:val="22"/>
            <w:u w:val="none"/>
          </w:rPr>
          <w:delText>decision-mak</w:delText>
        </w:r>
        <w:r w:rsidR="00B85D1B" w:rsidDel="00827E05">
          <w:rPr>
            <w:rStyle w:val="Hyperlink"/>
            <w:rFonts w:cs="Arial"/>
            <w:color w:val="auto"/>
            <w:szCs w:val="22"/>
            <w:u w:val="none"/>
          </w:rPr>
          <w:delText>er</w:delText>
        </w:r>
        <w:r w:rsidR="00934737" w:rsidDel="00827E05">
          <w:rPr>
            <w:rStyle w:val="Hyperlink"/>
            <w:rFonts w:cs="Arial"/>
            <w:color w:val="auto"/>
            <w:szCs w:val="22"/>
            <w:u w:val="none"/>
          </w:rPr>
          <w:fldChar w:fldCharType="end"/>
        </w:r>
        <w:r w:rsidR="006367C7" w:rsidDel="00827E05">
          <w:delText xml:space="preserve"> </w:delText>
        </w:r>
        <w:r w:rsidR="00B85D1B" w:rsidDel="00827E05">
          <w:delText xml:space="preserve">in rapidly changing environments </w:delText>
        </w:r>
        <w:r w:rsidR="006367C7" w:rsidDel="00827E05">
          <w:delText>at</w:delText>
        </w:r>
        <w:r w:rsidR="009E7564" w:rsidDel="00827E05">
          <w:delText xml:space="preserve"> </w:delText>
        </w:r>
        <w:r w:rsidR="00705B22" w:rsidDel="00827E05">
          <w:delText xml:space="preserve">an </w:delText>
        </w:r>
        <w:r w:rsidR="009E7564" w:rsidDel="00827E05">
          <w:delText>operation</w:delText>
        </w:r>
        <w:r w:rsidR="00705B22" w:rsidDel="00827E05">
          <w:delText>al</w:delText>
        </w:r>
        <w:r w:rsidR="009E7564" w:rsidDel="00827E05">
          <w:delText>, planning</w:delText>
        </w:r>
        <w:r w:rsidR="00705B22" w:rsidDel="00827E05">
          <w:delText xml:space="preserve"> and</w:delText>
        </w:r>
        <w:r w:rsidR="00705B22" w:rsidRPr="00705B22" w:rsidDel="00827E05">
          <w:delText xml:space="preserve"> </w:delText>
        </w:r>
        <w:r w:rsidR="00705B22" w:rsidDel="00827E05">
          <w:delText>management</w:delText>
        </w:r>
        <w:r w:rsidR="009E7564" w:rsidDel="00827E05">
          <w:delText xml:space="preserve"> level.</w:delText>
        </w:r>
        <w:commentRangeEnd w:id="261"/>
        <w:r w:rsidR="006367C7" w:rsidDel="00827E05">
          <w:rPr>
            <w:rStyle w:val="CommentReference"/>
            <w:lang w:eastAsia="de-DE"/>
          </w:rPr>
          <w:commentReference w:id="261"/>
        </w:r>
      </w:del>
    </w:p>
    <w:p w14:paraId="5A0443F7" w14:textId="77777777" w:rsidR="000A6180" w:rsidDel="00827E05" w:rsidRDefault="000A6180" w:rsidP="009E7564">
      <w:pPr>
        <w:rPr>
          <w:del w:id="263" w:author="Jüri" w:date="2013-03-12T16:11:00Z"/>
        </w:rPr>
      </w:pPr>
    </w:p>
    <w:p w14:paraId="70B038D6" w14:textId="77777777" w:rsidR="009E7564" w:rsidDel="00827E05" w:rsidRDefault="009E7564" w:rsidP="00396FE8">
      <w:pPr>
        <w:rPr>
          <w:del w:id="264" w:author="Jüri" w:date="2013-03-12T16:11:00Z"/>
        </w:rPr>
      </w:pPr>
      <w:del w:id="265" w:author="Jüri" w:date="2013-03-12T16:11:00Z">
        <w:r w:rsidDel="00827E05">
          <w:rPr>
            <w:lang w:eastAsia="de-DE"/>
          </w:rPr>
          <w:delText xml:space="preserve">It should be noted this definition </w:delText>
        </w:r>
        <w:r w:rsidR="006367C7" w:rsidDel="00827E05">
          <w:rPr>
            <w:lang w:eastAsia="de-DE"/>
          </w:rPr>
          <w:delText>includes “</w:delText>
        </w:r>
        <w:r w:rsidR="006367C7" w:rsidDel="00827E05">
          <w:delText>management, operations, and planning”. As such decision support tools may support strategic planning as well as the more obvious tactical VTSO level.</w:delText>
        </w:r>
      </w:del>
    </w:p>
    <w:commentRangeEnd w:id="262"/>
    <w:p w14:paraId="33816F57" w14:textId="77777777" w:rsidR="001D6272" w:rsidDel="00827E05" w:rsidRDefault="00EA37F7" w:rsidP="00396FE8">
      <w:pPr>
        <w:rPr>
          <w:del w:id="266" w:author="Jüri" w:date="2013-03-12T16:11:00Z"/>
        </w:rPr>
      </w:pPr>
      <w:del w:id="267" w:author="Jüri" w:date="2013-03-12T16:11:00Z">
        <w:r w:rsidDel="00827E05">
          <w:rPr>
            <w:rStyle w:val="CommentReference"/>
            <w:lang w:eastAsia="de-DE"/>
          </w:rPr>
          <w:commentReference w:id="262"/>
        </w:r>
      </w:del>
    </w:p>
    <w:p w14:paraId="0799315A" w14:textId="77777777" w:rsidR="00083D6F" w:rsidDel="00827E05" w:rsidRDefault="00083D6F" w:rsidP="00083D6F">
      <w:pPr>
        <w:pStyle w:val="Default"/>
        <w:spacing w:after="120"/>
        <w:rPr>
          <w:del w:id="268" w:author="Jüri" w:date="2013-03-12T16:11:00Z"/>
          <w:sz w:val="22"/>
          <w:szCs w:val="22"/>
        </w:rPr>
      </w:pPr>
      <w:del w:id="269" w:author="Jüri" w:date="2013-03-12T16:11:00Z">
        <w:r w:rsidDel="00827E05">
          <w:rPr>
            <w:b/>
            <w:bCs/>
            <w:sz w:val="23"/>
            <w:szCs w:val="23"/>
          </w:rPr>
          <w:delText xml:space="preserve">Decision-maker </w:delText>
        </w:r>
        <w:r w:rsidDel="00827E05">
          <w:rPr>
            <w:sz w:val="22"/>
            <w:szCs w:val="22"/>
          </w:rPr>
          <w:delText>– a person or group with the power or authority to make decisions.</w:delText>
        </w:r>
      </w:del>
    </w:p>
    <w:p w14:paraId="1B070DE2" w14:textId="77777777" w:rsidR="003F1FDC" w:rsidRPr="003F1FDC" w:rsidDel="00827E05" w:rsidRDefault="00083D6F" w:rsidP="00083D6F">
      <w:pPr>
        <w:pStyle w:val="BodyText"/>
        <w:rPr>
          <w:del w:id="270" w:author="Jüri" w:date="2013-03-12T16:11:00Z"/>
          <w:lang w:eastAsia="de-DE"/>
        </w:rPr>
      </w:pPr>
      <w:del w:id="271" w:author="Jüri" w:date="2013-03-12T16:11:00Z">
        <w:r w:rsidDel="00827E05">
          <w:rPr>
            <w:b/>
            <w:bCs/>
            <w:sz w:val="23"/>
            <w:szCs w:val="23"/>
          </w:rPr>
          <w:delText xml:space="preserve">Hazard </w:delText>
        </w:r>
        <w:r w:rsidDel="00827E05">
          <w:rPr>
            <w:szCs w:val="22"/>
          </w:rPr>
          <w:delText>– an unwanted event or occurrence, a source of potential harm, or a situation with a potential for causing harm, in terms of human injury; damage to health, property, the environment, and other things of value; or some combination of these.</w:delText>
        </w:r>
      </w:del>
    </w:p>
    <w:p w14:paraId="78AC55D0" w14:textId="77777777" w:rsidR="000B629C" w:rsidDel="000F2232" w:rsidRDefault="000B629C" w:rsidP="00396FE8">
      <w:pPr>
        <w:rPr>
          <w:del w:id="272" w:author="Jüri" w:date="2013-03-13T15:37:00Z"/>
          <w:lang w:eastAsia="de-DE"/>
        </w:rPr>
      </w:pPr>
    </w:p>
    <w:p w14:paraId="06650E0B" w14:textId="77777777" w:rsidR="001A2B50" w:rsidRPr="00396FE8" w:rsidDel="00827E05" w:rsidRDefault="001A2B50" w:rsidP="00A14A4B">
      <w:pPr>
        <w:pStyle w:val="Heading1"/>
        <w:rPr>
          <w:del w:id="273" w:author="Jüri" w:date="2013-03-12T16:11:00Z"/>
        </w:rPr>
      </w:pPr>
      <w:bookmarkStart w:id="274" w:name="_Toc334606494"/>
      <w:del w:id="275" w:author="Jüri" w:date="2013-03-12T11:26:00Z">
        <w:r w:rsidRPr="00396FE8" w:rsidDel="00453F94">
          <w:delText>Purpose</w:delText>
        </w:r>
      </w:del>
      <w:bookmarkEnd w:id="274"/>
    </w:p>
    <w:p w14:paraId="6DD86AAD" w14:textId="77777777" w:rsidR="00CB2E4E" w:rsidDel="003D20BF" w:rsidRDefault="00CB2E4E" w:rsidP="00CB2E4E">
      <w:pPr>
        <w:rPr>
          <w:del w:id="276" w:author="Jüri" w:date="2013-03-12T11:18:00Z"/>
          <w:lang w:eastAsia="de-DE"/>
        </w:rPr>
      </w:pPr>
      <w:del w:id="277" w:author="Jüri" w:date="2013-03-12T11:18:00Z">
        <w:r w:rsidRPr="00671259" w:rsidDel="003D20BF">
          <w:rPr>
            <w:lang w:eastAsia="de-DE"/>
          </w:rPr>
          <w:delText xml:space="preserve">The purpose of this </w:delText>
        </w:r>
        <w:r w:rsidDel="003D20BF">
          <w:rPr>
            <w:lang w:eastAsia="de-DE"/>
          </w:rPr>
          <w:delText xml:space="preserve">Guideline </w:delText>
        </w:r>
        <w:r w:rsidRPr="00671259" w:rsidDel="003D20BF">
          <w:rPr>
            <w:lang w:eastAsia="de-DE"/>
          </w:rPr>
          <w:delText xml:space="preserve">is to </w:delText>
        </w:r>
        <w:r w:rsidDel="003D20BF">
          <w:rPr>
            <w:lang w:eastAsia="de-DE"/>
          </w:rPr>
          <w:delText>provide guidance in the:</w:delText>
        </w:r>
      </w:del>
    </w:p>
    <w:p w14:paraId="22814EE8" w14:textId="77777777" w:rsidR="00CB2E4E" w:rsidDel="003D20BF" w:rsidRDefault="00CB2E4E" w:rsidP="00CB2E4E">
      <w:pPr>
        <w:pStyle w:val="ListParagraph"/>
        <w:numPr>
          <w:ilvl w:val="0"/>
          <w:numId w:val="42"/>
        </w:numPr>
        <w:rPr>
          <w:del w:id="278" w:author="Jüri" w:date="2013-03-12T11:18:00Z"/>
        </w:rPr>
      </w:pPr>
      <w:del w:id="279" w:author="Jüri" w:date="2013-03-12T11:18:00Z">
        <w:r w:rsidDel="003D20BF">
          <w:delText xml:space="preserve">application of decision support tools in VTS and </w:delText>
        </w:r>
      </w:del>
    </w:p>
    <w:p w14:paraId="55BCEF06" w14:textId="77777777" w:rsidR="005729C4" w:rsidDel="003D20BF" w:rsidRDefault="00CB2E4E" w:rsidP="00CB2E4E">
      <w:pPr>
        <w:pStyle w:val="ListParagraph"/>
        <w:numPr>
          <w:ilvl w:val="0"/>
          <w:numId w:val="42"/>
        </w:numPr>
        <w:rPr>
          <w:del w:id="280" w:author="Jüri" w:date="2013-03-12T11:18:00Z"/>
        </w:rPr>
      </w:pPr>
      <w:del w:id="281" w:author="Jüri" w:date="2013-03-12T11:18:00Z">
        <w:r w:rsidDel="003D20BF">
          <w:delText>provide a list of example decision support tools a VTS authority may consider</w:delText>
        </w:r>
        <w:r w:rsidR="005729C4" w:rsidDel="003D20BF">
          <w:delText>.</w:delText>
        </w:r>
      </w:del>
    </w:p>
    <w:p w14:paraId="4C2AA3BA" w14:textId="77777777" w:rsidR="00EA247F" w:rsidRDefault="00EA37F7" w:rsidP="00182386">
      <w:pPr>
        <w:pStyle w:val="Heading1"/>
        <w:tabs>
          <w:tab w:val="clear" w:pos="4679"/>
          <w:tab w:val="num" w:pos="1701"/>
        </w:tabs>
        <w:ind w:left="1701"/>
      </w:pPr>
      <w:bookmarkStart w:id="282" w:name="_Toc334606495"/>
      <w:r>
        <w:t>UTILIZATION</w:t>
      </w:r>
      <w:r w:rsidR="00396FE8" w:rsidRPr="00396FE8">
        <w:t xml:space="preserve"> of decision Support</w:t>
      </w:r>
      <w:r w:rsidR="00396FE8">
        <w:t xml:space="preserve"> tools</w:t>
      </w:r>
      <w:bookmarkEnd w:id="282"/>
    </w:p>
    <w:p w14:paraId="1AD7FBA7" w14:textId="77777777" w:rsidR="001A2B50" w:rsidRDefault="003F1FDC" w:rsidP="003F1FDC">
      <w:pPr>
        <w:pStyle w:val="Heading2"/>
        <w:rPr>
          <w:lang w:eastAsia="de-DE"/>
        </w:rPr>
      </w:pPr>
      <w:bookmarkStart w:id="283" w:name="_Toc334606496"/>
      <w:r>
        <w:rPr>
          <w:lang w:eastAsia="de-DE"/>
        </w:rPr>
        <w:t>Introduction</w:t>
      </w:r>
      <w:bookmarkEnd w:id="283"/>
    </w:p>
    <w:p w14:paraId="6ADDEA6A" w14:textId="77777777" w:rsidR="00264D67" w:rsidRDefault="00237307" w:rsidP="003F1FDC">
      <w:pPr>
        <w:rPr>
          <w:ins w:id="284" w:author="Jüri" w:date="2013-03-12T17:25:00Z"/>
        </w:rPr>
      </w:pPr>
      <w:r>
        <w:t>Decision s</w:t>
      </w:r>
      <w:r w:rsidR="003F1FDC" w:rsidRPr="00671259">
        <w:t xml:space="preserve">upport tools </w:t>
      </w:r>
      <w:del w:id="285" w:author="Jüri" w:date="2013-03-12T16:14:00Z">
        <w:r w:rsidR="003F1FDC" w:rsidRPr="00671259" w:rsidDel="00827E05">
          <w:delText xml:space="preserve">are not mandatory so they </w:delText>
        </w:r>
      </w:del>
      <w:r w:rsidR="003F1FDC" w:rsidRPr="00671259">
        <w:t>may differ depending on the needs and fun</w:t>
      </w:r>
      <w:r w:rsidR="003F1FDC">
        <w:t>ctions of the VTS</w:t>
      </w:r>
      <w:r w:rsidR="003F1FDC" w:rsidRPr="00671259">
        <w:t>. In order to assist VTS</w:t>
      </w:r>
      <w:del w:id="286" w:author="Jüri" w:date="2013-03-13T16:29:00Z">
        <w:r w:rsidR="00366642" w:rsidDel="00366642">
          <w:delText>Os</w:delText>
        </w:r>
      </w:del>
      <w:ins w:id="287" w:author="Jüri" w:date="2013-03-12T16:15:00Z">
        <w:r w:rsidR="00366642">
          <w:t xml:space="preserve"> </w:t>
        </w:r>
      </w:ins>
      <w:ins w:id="288" w:author="Jüri" w:date="2013-03-13T16:29:00Z">
        <w:r w:rsidR="00366642">
          <w:t>p</w:t>
        </w:r>
      </w:ins>
      <w:ins w:id="289" w:author="Jüri" w:date="2013-03-12T16:15:00Z">
        <w:r w:rsidR="00827E05">
          <w:t xml:space="preserve">ersonnel </w:t>
        </w:r>
      </w:ins>
      <w:r w:rsidR="003F1FDC" w:rsidRPr="00671259">
        <w:t>fulfilling their tasks of surveillance in a specific context, some decision support tools may require user input such as the vessel(s) concerned or the area supervised.</w:t>
      </w:r>
      <w:ins w:id="290" w:author="Jüri" w:date="2013-03-12T17:14:00Z">
        <w:r w:rsidR="00264D67">
          <w:t xml:space="preserve"> </w:t>
        </w:r>
      </w:ins>
      <w:ins w:id="291" w:author="Jüri" w:date="2013-03-12T16:33:00Z">
        <w:r w:rsidR="009A5171">
          <w:t>I</w:t>
        </w:r>
      </w:ins>
      <w:ins w:id="292" w:author="Jüri" w:date="2013-03-12T16:31:00Z">
        <w:r w:rsidR="009A5171">
          <w:t>n other cases</w:t>
        </w:r>
      </w:ins>
      <w:ins w:id="293" w:author="Jüri" w:date="2013-03-12T16:33:00Z">
        <w:r w:rsidR="009A5171">
          <w:t>,</w:t>
        </w:r>
      </w:ins>
      <w:ins w:id="294" w:author="Jüri" w:date="2013-03-12T16:31:00Z">
        <w:r w:rsidR="009A5171">
          <w:t xml:space="preserve"> some tools</w:t>
        </w:r>
      </w:ins>
      <w:ins w:id="295" w:author="Jüri" w:date="2013-03-12T17:17:00Z">
        <w:r w:rsidR="00264D67">
          <w:t xml:space="preserve"> are </w:t>
        </w:r>
      </w:ins>
      <w:ins w:id="296" w:author="Jüri" w:date="2013-03-12T17:19:00Z">
        <w:r w:rsidR="00264D67">
          <w:t xml:space="preserve">working permanently </w:t>
        </w:r>
      </w:ins>
      <w:ins w:id="297" w:author="Jüri" w:date="2013-03-12T17:20:00Z">
        <w:r w:rsidR="00264D67">
          <w:t xml:space="preserve">in a </w:t>
        </w:r>
      </w:ins>
      <w:ins w:id="298" w:author="Jüri" w:date="2013-03-12T17:18:00Z">
        <w:r w:rsidR="00264D67">
          <w:t>self</w:t>
        </w:r>
      </w:ins>
      <w:ins w:id="299" w:author="Jüri" w:date="2013-03-12T17:19:00Z">
        <w:r w:rsidR="00264D67">
          <w:t>-</w:t>
        </w:r>
      </w:ins>
      <w:ins w:id="300" w:author="Jüri" w:date="2013-03-12T17:18:00Z">
        <w:r w:rsidR="00264D67">
          <w:t>contain</w:t>
        </w:r>
      </w:ins>
      <w:ins w:id="301" w:author="Jüri" w:date="2013-03-12T17:19:00Z">
        <w:r w:rsidR="00264D67">
          <w:t>ed</w:t>
        </w:r>
      </w:ins>
      <w:ins w:id="302" w:author="Jüri" w:date="2013-03-12T17:20:00Z">
        <w:r w:rsidR="00264D67">
          <w:t xml:space="preserve"> way</w:t>
        </w:r>
      </w:ins>
      <w:ins w:id="303" w:author="Jüri" w:date="2013-03-12T17:18:00Z">
        <w:r w:rsidR="00264D67">
          <w:t xml:space="preserve"> </w:t>
        </w:r>
      </w:ins>
      <w:ins w:id="304" w:author="Jüri" w:date="2013-03-12T16:32:00Z">
        <w:r w:rsidR="009A5171">
          <w:t>and should warn the VTS personnel automatically.</w:t>
        </w:r>
      </w:ins>
    </w:p>
    <w:p w14:paraId="5E76DFEA" w14:textId="77777777" w:rsidR="00264D67" w:rsidRDefault="00264D67" w:rsidP="003F1FDC">
      <w:pPr>
        <w:rPr>
          <w:ins w:id="305" w:author="Jüri" w:date="2013-03-12T17:25:00Z"/>
        </w:rPr>
      </w:pPr>
    </w:p>
    <w:p w14:paraId="1178F425" w14:textId="77777777" w:rsidR="00264D67" w:rsidRDefault="00264D67" w:rsidP="003F1FDC">
      <w:pPr>
        <w:rPr>
          <w:ins w:id="306" w:author="Jüri" w:date="2013-03-12T17:24:00Z"/>
        </w:rPr>
      </w:pPr>
      <w:ins w:id="307" w:author="Jüri" w:date="2013-03-12T17:24:00Z">
        <w:r>
          <w:t xml:space="preserve">The </w:t>
        </w:r>
      </w:ins>
      <w:ins w:id="308" w:author="Jüri" w:date="2013-03-12T17:23:00Z">
        <w:r>
          <w:t xml:space="preserve">operational </w:t>
        </w:r>
      </w:ins>
      <w:ins w:id="309" w:author="Jüri" w:date="2013-03-12T17:21:00Z">
        <w:r>
          <w:t xml:space="preserve">procedures </w:t>
        </w:r>
      </w:ins>
      <w:ins w:id="310" w:author="Jüri" w:date="2013-03-12T17:23:00Z">
        <w:r>
          <w:t xml:space="preserve">of the VTS </w:t>
        </w:r>
      </w:ins>
      <w:ins w:id="311" w:author="Jüri" w:date="2013-03-12T17:21:00Z">
        <w:r>
          <w:t xml:space="preserve">should </w:t>
        </w:r>
      </w:ins>
      <w:ins w:id="312" w:author="Jüri" w:date="2013-03-12T17:24:00Z">
        <w:r>
          <w:t xml:space="preserve">clarify </w:t>
        </w:r>
      </w:ins>
      <w:ins w:id="313" w:author="Jüri" w:date="2013-03-12T17:22:00Z">
        <w:r>
          <w:t>the use of decision support tools according to local environment of the VTS area.</w:t>
        </w:r>
      </w:ins>
    </w:p>
    <w:p w14:paraId="683AE4A3" w14:textId="77777777" w:rsidR="00264D67" w:rsidRDefault="00264D67" w:rsidP="003F1FDC">
      <w:pPr>
        <w:rPr>
          <w:ins w:id="314" w:author="Jüri" w:date="2013-03-12T17:12:00Z"/>
        </w:rPr>
      </w:pPr>
    </w:p>
    <w:p w14:paraId="36624012" w14:textId="77777777" w:rsidR="001F603C" w:rsidRDefault="001F603C" w:rsidP="001F603C">
      <w:pPr>
        <w:pStyle w:val="BodyText"/>
        <w:rPr>
          <w:ins w:id="315" w:author="Jüri" w:date="2013-03-12T17:43:00Z"/>
          <w:lang w:eastAsia="de-DE"/>
        </w:rPr>
      </w:pPr>
      <w:ins w:id="316" w:author="Jüri" w:date="2013-03-12T17:43:00Z">
        <w:r>
          <w:rPr>
            <w:lang w:eastAsia="de-DE"/>
          </w:rPr>
          <w:t xml:space="preserve">The decision support tools can be implemented during or after the establishment of VTS, and </w:t>
        </w:r>
      </w:ins>
      <w:ins w:id="317" w:author="Jüri" w:date="2013-03-13T15:37:00Z">
        <w:r w:rsidR="00C23E2D">
          <w:rPr>
            <w:lang w:eastAsia="de-DE"/>
          </w:rPr>
          <w:t xml:space="preserve">if necessary </w:t>
        </w:r>
      </w:ins>
      <w:ins w:id="318" w:author="Jüri" w:date="2013-03-12T17:43:00Z">
        <w:r>
          <w:rPr>
            <w:lang w:eastAsia="de-DE"/>
          </w:rPr>
          <w:t xml:space="preserve">a formal safety assessment can be referred for the application of those tools. </w:t>
        </w:r>
      </w:ins>
    </w:p>
    <w:p w14:paraId="7240B9DE" w14:textId="77777777" w:rsidR="001F603C" w:rsidRDefault="001F603C" w:rsidP="003F1FDC">
      <w:pPr>
        <w:rPr>
          <w:ins w:id="319" w:author="Jüri" w:date="2013-03-12T17:43:00Z"/>
        </w:rPr>
      </w:pPr>
    </w:p>
    <w:p w14:paraId="382776DB" w14:textId="77777777" w:rsidR="003F1FDC" w:rsidRDefault="003F1FDC" w:rsidP="003F1FDC">
      <w:del w:id="320" w:author="Jüri" w:date="2013-03-12T17:12:00Z">
        <w:r w:rsidRPr="00671259" w:rsidDel="00264D67">
          <w:delText xml:space="preserve"> </w:delText>
        </w:r>
      </w:del>
      <w:del w:id="321" w:author="Jüri" w:date="2013-03-12T16:29:00Z">
        <w:r w:rsidRPr="00671259" w:rsidDel="009A5171">
          <w:delText>On the contrary, some more generic tools or basic warning systems, such as CPA or TCPA, are permanently estimated and should warn the VTS</w:delText>
        </w:r>
      </w:del>
      <w:del w:id="322" w:author="Jüri" w:date="2013-03-12T16:15:00Z">
        <w:r w:rsidRPr="00671259" w:rsidDel="00827E05">
          <w:delText xml:space="preserve">Os </w:delText>
        </w:r>
      </w:del>
      <w:del w:id="323" w:author="Jüri" w:date="2013-03-12T16:29:00Z">
        <w:r w:rsidRPr="00671259" w:rsidDel="009A5171">
          <w:delText>if the vessels courses closes within the predefined limits.</w:delText>
        </w:r>
      </w:del>
    </w:p>
    <w:p w14:paraId="5D07771D" w14:textId="77777777" w:rsidR="00237307" w:rsidRPr="00671259" w:rsidRDefault="00237307" w:rsidP="003F1FDC"/>
    <w:p w14:paraId="02717F49" w14:textId="77777777" w:rsidR="003F1FDC" w:rsidRPr="00671259" w:rsidRDefault="003F1FDC" w:rsidP="003F1FDC">
      <w:del w:id="324" w:author="Jüri" w:date="2013-03-12T17:12:00Z">
        <w:r w:rsidRPr="00671259" w:rsidDel="00264D67">
          <w:delText xml:space="preserve">Some of these tools may be classified as critical risk assessment tools because they reflect the risk of collision or groundings, those are for instance CPA, TCPA, grounding </w:delText>
        </w:r>
      </w:del>
      <w:del w:id="325" w:author="Jüri" w:date="2013-03-12T16:16:00Z">
        <w:r w:rsidRPr="00671259" w:rsidDel="00827E05">
          <w:delText>alert</w:delText>
        </w:r>
      </w:del>
      <w:del w:id="326" w:author="Jüri" w:date="2013-03-12T17:12:00Z">
        <w:r w:rsidRPr="00671259" w:rsidDel="00264D67">
          <w:delText>. Other decision support tools are not so critical because they are linked to local regulations or recommendations</w:delText>
        </w:r>
      </w:del>
      <w:r w:rsidRPr="00671259">
        <w:t>.</w:t>
      </w:r>
    </w:p>
    <w:p w14:paraId="572CCEA3" w14:textId="77777777" w:rsidR="003F1FDC" w:rsidRDefault="003F1FDC" w:rsidP="003F1FDC">
      <w:pPr>
        <w:pStyle w:val="BodyText"/>
        <w:rPr>
          <w:lang w:eastAsia="de-DE"/>
        </w:rPr>
      </w:pPr>
    </w:p>
    <w:p w14:paraId="6D00291E" w14:textId="77777777" w:rsidR="00237307" w:rsidDel="001F603C" w:rsidRDefault="00237307" w:rsidP="00237307">
      <w:pPr>
        <w:pStyle w:val="Heading2"/>
        <w:rPr>
          <w:del w:id="327" w:author="Jüri" w:date="2013-03-12T17:44:00Z"/>
          <w:lang w:eastAsia="de-DE"/>
        </w:rPr>
      </w:pPr>
      <w:bookmarkStart w:id="328" w:name="_Toc334606497"/>
      <w:del w:id="329" w:author="Jüri" w:date="2013-03-12T17:39:00Z">
        <w:r w:rsidDel="001F603C">
          <w:rPr>
            <w:lang w:eastAsia="de-DE"/>
          </w:rPr>
          <w:delText>Formal Safety Assessment</w:delText>
        </w:r>
      </w:del>
      <w:bookmarkEnd w:id="328"/>
    </w:p>
    <w:p w14:paraId="3A3655F1" w14:textId="77777777" w:rsidR="00237307" w:rsidDel="001F603C" w:rsidRDefault="00237307" w:rsidP="00237307">
      <w:pPr>
        <w:pStyle w:val="BodyText"/>
        <w:rPr>
          <w:del w:id="330" w:author="Jüri" w:date="2013-03-12T17:40:00Z"/>
          <w:lang w:eastAsia="de-DE"/>
        </w:rPr>
      </w:pPr>
      <w:commentRangeStart w:id="331"/>
      <w:del w:id="332" w:author="Jüri" w:date="2013-03-12T17:40:00Z">
        <w:r w:rsidDel="001F603C">
          <w:rPr>
            <w:lang w:eastAsia="de-DE"/>
          </w:rPr>
          <w:delText>FSA should identify what decision support tools are required to mitigate the risks – ref IMO Guideline for FSA/ MSC/Circ 1023-MEPC/Circ 392</w:delText>
        </w:r>
        <w:commentRangeEnd w:id="331"/>
        <w:r w:rsidDel="001F603C">
          <w:rPr>
            <w:rStyle w:val="CommentReference"/>
            <w:lang w:eastAsia="de-DE"/>
          </w:rPr>
          <w:commentReference w:id="331"/>
        </w:r>
      </w:del>
    </w:p>
    <w:p w14:paraId="518BC3B5" w14:textId="77777777" w:rsidR="00237307" w:rsidDel="001F603C" w:rsidRDefault="00237307" w:rsidP="00237307">
      <w:pPr>
        <w:pStyle w:val="BodyText"/>
        <w:rPr>
          <w:del w:id="333" w:author="Jüri" w:date="2013-03-12T17:40:00Z"/>
          <w:lang w:eastAsia="de-DE"/>
        </w:rPr>
      </w:pPr>
      <w:del w:id="334" w:author="Jüri" w:date="2013-03-12T17:40:00Z">
        <w:r w:rsidDel="001F603C">
          <w:rPr>
            <w:lang w:eastAsia="de-DE"/>
          </w:rPr>
          <w:delText>Create link to type of VTS</w:delText>
        </w:r>
        <w:r w:rsidR="00030334" w:rsidDel="001F603C">
          <w:rPr>
            <w:lang w:eastAsia="de-DE"/>
          </w:rPr>
          <w:delText>. Levels of capability ….</w:delText>
        </w:r>
      </w:del>
    </w:p>
    <w:p w14:paraId="79DFE9B1" w14:textId="77777777" w:rsidR="001F603C" w:rsidRPr="003F1FDC" w:rsidRDefault="001F603C" w:rsidP="00237307">
      <w:pPr>
        <w:pStyle w:val="BodyText"/>
        <w:rPr>
          <w:lang w:eastAsia="de-DE"/>
        </w:rPr>
      </w:pPr>
    </w:p>
    <w:p w14:paraId="1E151D92" w14:textId="77777777" w:rsidR="003F1FDC" w:rsidRDefault="003F1FDC" w:rsidP="003F1FDC">
      <w:pPr>
        <w:pStyle w:val="Heading2"/>
        <w:rPr>
          <w:lang w:eastAsia="de-DE"/>
        </w:rPr>
      </w:pPr>
      <w:bookmarkStart w:id="335" w:name="_Toc334606498"/>
      <w:del w:id="336" w:author="Jüri" w:date="2013-03-12T17:55:00Z">
        <w:r w:rsidDel="001834A8">
          <w:rPr>
            <w:lang w:eastAsia="de-DE"/>
          </w:rPr>
          <w:delText>Quality</w:delText>
        </w:r>
        <w:r w:rsidR="001D6272" w:rsidDel="001834A8">
          <w:rPr>
            <w:lang w:eastAsia="de-DE"/>
          </w:rPr>
          <w:delText xml:space="preserve"> </w:delText>
        </w:r>
      </w:del>
      <w:ins w:id="337" w:author="Jüri" w:date="2013-03-12T17:54:00Z">
        <w:r w:rsidR="00C12A58">
          <w:rPr>
            <w:lang w:eastAsia="de-DE"/>
          </w:rPr>
          <w:t>Type</w:t>
        </w:r>
      </w:ins>
      <w:r w:rsidR="00C12A58">
        <w:rPr>
          <w:lang w:eastAsia="de-DE"/>
        </w:rPr>
        <w:t xml:space="preserve"> </w:t>
      </w:r>
      <w:r w:rsidR="001D6272">
        <w:rPr>
          <w:lang w:eastAsia="de-DE"/>
        </w:rPr>
        <w:t>of decision support tools</w:t>
      </w:r>
      <w:bookmarkEnd w:id="335"/>
    </w:p>
    <w:p w14:paraId="2B1C1DAB" w14:textId="77777777" w:rsidR="003F1FDC" w:rsidRDefault="00C23E2D" w:rsidP="003F1FDC">
      <w:pPr>
        <w:pStyle w:val="BodyText"/>
        <w:rPr>
          <w:lang w:eastAsia="de-DE"/>
        </w:rPr>
      </w:pPr>
      <w:ins w:id="338" w:author="Jüri" w:date="2013-03-13T15:38:00Z">
        <w:r>
          <w:rPr>
            <w:lang w:eastAsia="de-DE"/>
          </w:rPr>
          <w:t>(</w:t>
        </w:r>
      </w:ins>
      <w:commentRangeStart w:id="339"/>
      <w:r w:rsidR="001D6272">
        <w:rPr>
          <w:lang w:eastAsia="de-DE"/>
        </w:rPr>
        <w:t>Robust, consistent, tested, pro</w:t>
      </w:r>
      <w:r w:rsidR="00237307">
        <w:rPr>
          <w:lang w:eastAsia="de-DE"/>
        </w:rPr>
        <w:t>ven, approved by VTS authority</w:t>
      </w:r>
      <w:commentRangeEnd w:id="339"/>
      <w:r>
        <w:rPr>
          <w:rStyle w:val="CommentReference"/>
          <w:lang w:eastAsia="de-DE"/>
        </w:rPr>
        <w:commentReference w:id="339"/>
      </w:r>
      <w:ins w:id="340" w:author="Jüri" w:date="2013-03-13T15:38:00Z">
        <w:r>
          <w:rPr>
            <w:lang w:eastAsia="de-DE"/>
          </w:rPr>
          <w:t>)</w:t>
        </w:r>
      </w:ins>
      <w:del w:id="341" w:author="Jüri" w:date="2013-03-13T15:38:00Z">
        <w:r w:rsidR="001D6272" w:rsidDel="00C23E2D">
          <w:rPr>
            <w:lang w:eastAsia="de-DE"/>
          </w:rPr>
          <w:delText xml:space="preserve">, </w:delText>
        </w:r>
      </w:del>
    </w:p>
    <w:p w14:paraId="70AAE25D" w14:textId="77777777" w:rsidR="007E7B2C" w:rsidDel="007156C6" w:rsidRDefault="007E7B2C" w:rsidP="003F1FDC">
      <w:pPr>
        <w:pStyle w:val="BodyText"/>
        <w:rPr>
          <w:ins w:id="342" w:author="HXG" w:date="2013-03-13T01:20:00Z"/>
          <w:del w:id="343" w:author="Jüri" w:date="2013-03-13T13:56:00Z"/>
          <w:lang w:eastAsia="zh-CN"/>
        </w:rPr>
      </w:pPr>
    </w:p>
    <w:p w14:paraId="66BB014B" w14:textId="77777777" w:rsidR="00D214D2" w:rsidRDefault="00035E66" w:rsidP="003F1FDC">
      <w:pPr>
        <w:pStyle w:val="BodyText"/>
        <w:rPr>
          <w:ins w:id="344" w:author="HXG" w:date="2013-03-13T01:34:00Z"/>
          <w:lang w:eastAsia="zh-CN"/>
        </w:rPr>
      </w:pPr>
      <w:ins w:id="345" w:author="HXG" w:date="2013-03-13T01:20:00Z">
        <w:r>
          <w:rPr>
            <w:rFonts w:hint="eastAsia"/>
            <w:lang w:eastAsia="zh-CN"/>
          </w:rPr>
          <w:t xml:space="preserve">Depending on the relationship between the </w:t>
        </w:r>
      </w:ins>
      <w:ins w:id="346" w:author="HXG" w:date="2013-03-13T05:25:00Z">
        <w:r w:rsidR="00312BC1">
          <w:rPr>
            <w:rFonts w:hint="eastAsia"/>
            <w:lang w:eastAsia="zh-CN"/>
          </w:rPr>
          <w:t>decision support t</w:t>
        </w:r>
      </w:ins>
      <w:ins w:id="347" w:author="HXG" w:date="2013-03-13T05:26:00Z">
        <w:r w:rsidR="00312BC1">
          <w:rPr>
            <w:rFonts w:hint="eastAsia"/>
            <w:lang w:eastAsia="zh-CN"/>
          </w:rPr>
          <w:t>ool</w:t>
        </w:r>
      </w:ins>
      <w:ins w:id="348" w:author="HXG" w:date="2013-03-13T01:20:00Z">
        <w:r>
          <w:rPr>
            <w:rFonts w:hint="eastAsia"/>
            <w:lang w:eastAsia="zh-CN"/>
          </w:rPr>
          <w:t xml:space="preserve"> and the decision</w:t>
        </w:r>
      </w:ins>
      <w:ins w:id="349" w:author="Jüri" w:date="2013-03-13T11:20:00Z">
        <w:r w:rsidR="0049540E">
          <w:rPr>
            <w:lang w:eastAsia="zh-CN"/>
          </w:rPr>
          <w:t>-</w:t>
        </w:r>
      </w:ins>
      <w:ins w:id="350" w:author="HXG" w:date="2013-03-13T01:20:00Z">
        <w:del w:id="351" w:author="Jüri" w:date="2013-03-13T11:20:00Z">
          <w:r w:rsidDel="0049540E">
            <w:rPr>
              <w:rFonts w:hint="eastAsia"/>
              <w:lang w:eastAsia="zh-CN"/>
            </w:rPr>
            <w:delText xml:space="preserve"> </w:delText>
          </w:r>
        </w:del>
        <w:r>
          <w:rPr>
            <w:rFonts w:hint="eastAsia"/>
            <w:lang w:eastAsia="zh-CN"/>
          </w:rPr>
          <w:t>maker,</w:t>
        </w:r>
      </w:ins>
      <w:ins w:id="352" w:author="HXG" w:date="2013-03-13T05:26:00Z">
        <w:r w:rsidR="00312BC1">
          <w:rPr>
            <w:rFonts w:hint="eastAsia"/>
            <w:lang w:eastAsia="zh-CN"/>
          </w:rPr>
          <w:t xml:space="preserve"> </w:t>
        </w:r>
      </w:ins>
      <w:ins w:id="353" w:author="HXG" w:date="2013-03-13T01:24:00Z">
        <w:r>
          <w:rPr>
            <w:rFonts w:hint="eastAsia"/>
            <w:lang w:eastAsia="zh-CN"/>
          </w:rPr>
          <w:t>a</w:t>
        </w:r>
      </w:ins>
      <w:ins w:id="354" w:author="HXG" w:date="2013-03-13T01:21:00Z">
        <w:r>
          <w:rPr>
            <w:rFonts w:hint="eastAsia"/>
            <w:lang w:eastAsia="zh-CN"/>
          </w:rPr>
          <w:t xml:space="preserve"> decision </w:t>
        </w:r>
      </w:ins>
      <w:ins w:id="355" w:author="HXG" w:date="2013-03-13T01:22:00Z">
        <w:r>
          <w:rPr>
            <w:lang w:eastAsia="zh-CN"/>
          </w:rPr>
          <w:t>support</w:t>
        </w:r>
      </w:ins>
      <w:ins w:id="356" w:author="HXG" w:date="2013-03-13T01:21:00Z">
        <w:r>
          <w:rPr>
            <w:rFonts w:hint="eastAsia"/>
            <w:lang w:eastAsia="zh-CN"/>
          </w:rPr>
          <w:t xml:space="preserve"> </w:t>
        </w:r>
      </w:ins>
      <w:ins w:id="357" w:author="HXG" w:date="2013-03-13T01:22:00Z">
        <w:r>
          <w:rPr>
            <w:rFonts w:hint="eastAsia"/>
            <w:lang w:eastAsia="zh-CN"/>
          </w:rPr>
          <w:t xml:space="preserve">tool can be </w:t>
        </w:r>
        <w:r>
          <w:rPr>
            <w:lang w:eastAsia="zh-CN"/>
          </w:rPr>
          <w:t>cla</w:t>
        </w:r>
      </w:ins>
      <w:ins w:id="358" w:author="Jüri" w:date="2013-03-13T15:41:00Z">
        <w:r w:rsidR="00C23E2D">
          <w:rPr>
            <w:lang w:eastAsia="zh-CN"/>
          </w:rPr>
          <w:t>ss</w:t>
        </w:r>
      </w:ins>
      <w:ins w:id="359" w:author="HXG" w:date="2013-03-13T01:22:00Z">
        <w:r>
          <w:rPr>
            <w:lang w:eastAsia="zh-CN"/>
          </w:rPr>
          <w:t>ified</w:t>
        </w:r>
        <w:r>
          <w:rPr>
            <w:rFonts w:hint="eastAsia"/>
            <w:lang w:eastAsia="zh-CN"/>
          </w:rPr>
          <w:t xml:space="preserve"> as passive, active, </w:t>
        </w:r>
      </w:ins>
      <w:ins w:id="360" w:author="HXG" w:date="2013-03-13T01:27:00Z">
        <w:r w:rsidR="00D214D2">
          <w:rPr>
            <w:rFonts w:hint="eastAsia"/>
            <w:lang w:eastAsia="zh-CN"/>
          </w:rPr>
          <w:t xml:space="preserve">or </w:t>
        </w:r>
      </w:ins>
      <w:ins w:id="361" w:author="HXG" w:date="2013-03-13T01:22:00Z">
        <w:r>
          <w:rPr>
            <w:rFonts w:hint="eastAsia"/>
            <w:lang w:eastAsia="zh-CN"/>
          </w:rPr>
          <w:t>cooperative</w:t>
        </w:r>
      </w:ins>
      <w:ins w:id="362" w:author="HXG" w:date="2013-03-13T05:26:00Z">
        <w:r w:rsidR="00312BC1">
          <w:rPr>
            <w:rFonts w:hint="eastAsia"/>
            <w:lang w:eastAsia="zh-CN"/>
          </w:rPr>
          <w:t>.</w:t>
        </w:r>
      </w:ins>
    </w:p>
    <w:p w14:paraId="2F2D8FA9" w14:textId="77777777" w:rsidR="00E50A94" w:rsidRDefault="007156C6" w:rsidP="003F1FDC">
      <w:pPr>
        <w:pStyle w:val="BodyText"/>
        <w:rPr>
          <w:ins w:id="363" w:author="Jüri" w:date="2013-03-13T13:54:00Z"/>
          <w:lang w:eastAsia="zh-CN"/>
        </w:rPr>
      </w:pPr>
      <w:ins w:id="364" w:author="Jüri" w:date="2013-03-13T13:54:00Z">
        <w:r>
          <w:rPr>
            <w:lang w:eastAsia="zh-CN"/>
          </w:rPr>
          <w:t xml:space="preserve">Whatever the type of decision support tool, the final decision is always </w:t>
        </w:r>
      </w:ins>
      <w:ins w:id="365" w:author="Jüri" w:date="2013-03-13T13:56:00Z">
        <w:r>
          <w:rPr>
            <w:lang w:eastAsia="zh-CN"/>
          </w:rPr>
          <w:t xml:space="preserve">at </w:t>
        </w:r>
      </w:ins>
      <w:ins w:id="366" w:author="Jüri" w:date="2013-03-13T13:54:00Z">
        <w:r>
          <w:rPr>
            <w:lang w:eastAsia="zh-CN"/>
          </w:rPr>
          <w:t xml:space="preserve">the </w:t>
        </w:r>
      </w:ins>
      <w:ins w:id="367" w:author="Jüri" w:date="2013-03-13T13:56:00Z">
        <w:r>
          <w:rPr>
            <w:lang w:eastAsia="zh-CN"/>
          </w:rPr>
          <w:t xml:space="preserve">discretion </w:t>
        </w:r>
      </w:ins>
      <w:ins w:id="368" w:author="Jüri" w:date="2013-03-13T13:54:00Z">
        <w:r>
          <w:rPr>
            <w:lang w:eastAsia="zh-CN"/>
          </w:rPr>
          <w:t xml:space="preserve">of the decision-maker according to the VTS </w:t>
        </w:r>
      </w:ins>
      <w:ins w:id="369" w:author="Jüri" w:date="2013-03-13T13:55:00Z">
        <w:r>
          <w:rPr>
            <w:lang w:eastAsia="zh-CN"/>
          </w:rPr>
          <w:t xml:space="preserve">standard operational </w:t>
        </w:r>
      </w:ins>
      <w:ins w:id="370" w:author="Jüri" w:date="2013-03-13T13:54:00Z">
        <w:r>
          <w:rPr>
            <w:lang w:eastAsia="zh-CN"/>
          </w:rPr>
          <w:t>procedures.</w:t>
        </w:r>
      </w:ins>
    </w:p>
    <w:p w14:paraId="01ED1214" w14:textId="77777777" w:rsidR="007156C6" w:rsidRPr="00312BC1" w:rsidRDefault="007156C6" w:rsidP="003F1FDC">
      <w:pPr>
        <w:pStyle w:val="BodyText"/>
        <w:rPr>
          <w:ins w:id="371" w:author="HXG" w:date="2013-03-13T01:34:00Z"/>
          <w:lang w:eastAsia="zh-CN"/>
        </w:rPr>
      </w:pPr>
    </w:p>
    <w:p w14:paraId="7EDB27E8" w14:textId="77777777" w:rsidR="00E50A94" w:rsidRDefault="00941BD9" w:rsidP="00C23E2D">
      <w:pPr>
        <w:pStyle w:val="Heading3"/>
        <w:rPr>
          <w:ins w:id="372" w:author="Jüri" w:date="2013-03-13T15:40:00Z"/>
        </w:rPr>
      </w:pPr>
      <w:ins w:id="373" w:author="Jüri" w:date="2013-03-13T10:40:00Z">
        <w:r w:rsidRPr="00941BD9">
          <w:lastRenderedPageBreak/>
          <w:t>Passive decision support tool</w:t>
        </w:r>
      </w:ins>
    </w:p>
    <w:p w14:paraId="3896FAA7" w14:textId="77777777" w:rsidR="0049540E" w:rsidRDefault="003A7326" w:rsidP="003F1FDC">
      <w:pPr>
        <w:pStyle w:val="BodyText"/>
        <w:rPr>
          <w:ins w:id="374" w:author="Jüri" w:date="2013-03-13T11:20:00Z"/>
          <w:lang w:eastAsia="zh-CN"/>
        </w:rPr>
      </w:pPr>
      <w:ins w:id="375" w:author="Jüri" w:date="2013-03-13T10:56:00Z">
        <w:r>
          <w:rPr>
            <w:lang w:eastAsia="zh-CN"/>
          </w:rPr>
          <w:t>A passive</w:t>
        </w:r>
      </w:ins>
      <w:ins w:id="376" w:author="Jüri" w:date="2013-03-13T10:45:00Z">
        <w:r w:rsidR="00941BD9">
          <w:rPr>
            <w:lang w:eastAsia="zh-CN"/>
          </w:rPr>
          <w:t xml:space="preserve"> </w:t>
        </w:r>
      </w:ins>
      <w:ins w:id="377" w:author="Jüri" w:date="2013-03-13T10:57:00Z">
        <w:r>
          <w:rPr>
            <w:lang w:eastAsia="zh-CN"/>
          </w:rPr>
          <w:t xml:space="preserve">decision support </w:t>
        </w:r>
      </w:ins>
      <w:ins w:id="378" w:author="Jüri" w:date="2013-03-13T10:45:00Z">
        <w:r w:rsidR="00941BD9">
          <w:rPr>
            <w:lang w:eastAsia="zh-CN"/>
          </w:rPr>
          <w:t>tool</w:t>
        </w:r>
      </w:ins>
      <w:ins w:id="379" w:author="Jüri" w:date="2013-03-13T11:25:00Z">
        <w:r w:rsidR="0049540E">
          <w:rPr>
            <w:lang w:eastAsia="zh-CN"/>
          </w:rPr>
          <w:t xml:space="preserve"> is</w:t>
        </w:r>
      </w:ins>
      <w:ins w:id="380" w:author="Jüri" w:date="2013-03-13T11:15:00Z">
        <w:r w:rsidR="00D44680">
          <w:rPr>
            <w:lang w:eastAsia="zh-CN"/>
          </w:rPr>
          <w:t xml:space="preserve"> the most common type available in VTS centres.  Such a tool is </w:t>
        </w:r>
      </w:ins>
      <w:ins w:id="381" w:author="Jüri" w:date="2013-03-13T10:45:00Z">
        <w:r w:rsidR="00941BD9">
          <w:rPr>
            <w:lang w:eastAsia="zh-CN"/>
          </w:rPr>
          <w:t>gener</w:t>
        </w:r>
        <w:r w:rsidR="00D44680">
          <w:rPr>
            <w:lang w:eastAsia="zh-CN"/>
          </w:rPr>
          <w:t>ally used for generating alarm</w:t>
        </w:r>
      </w:ins>
      <w:ins w:id="382" w:author="Jüri" w:date="2013-03-13T15:41:00Z">
        <w:r w:rsidR="00C23E2D">
          <w:rPr>
            <w:lang w:eastAsia="zh-CN"/>
          </w:rPr>
          <w:t>s</w:t>
        </w:r>
      </w:ins>
      <w:ins w:id="383" w:author="Jüri" w:date="2013-03-13T11:19:00Z">
        <w:r w:rsidR="0049540E">
          <w:rPr>
            <w:lang w:eastAsia="zh-CN"/>
          </w:rPr>
          <w:t xml:space="preserve">. </w:t>
        </w:r>
      </w:ins>
    </w:p>
    <w:p w14:paraId="131A9D88" w14:textId="77777777" w:rsidR="0049540E" w:rsidRDefault="0049540E" w:rsidP="003F1FDC">
      <w:pPr>
        <w:pStyle w:val="BodyText"/>
        <w:rPr>
          <w:ins w:id="384" w:author="Jüri" w:date="2013-03-13T11:26:00Z"/>
          <w:lang w:eastAsia="zh-CN"/>
        </w:rPr>
      </w:pPr>
    </w:p>
    <w:p w14:paraId="7F1A1B1B" w14:textId="77777777" w:rsidR="00704966" w:rsidRDefault="00C23E2D" w:rsidP="003F1FDC">
      <w:pPr>
        <w:pStyle w:val="BodyText"/>
        <w:rPr>
          <w:ins w:id="385" w:author="Jüri" w:date="2013-03-13T15:48:00Z"/>
          <w:lang w:eastAsia="zh-CN"/>
        </w:rPr>
      </w:pPr>
      <w:ins w:id="386" w:author="Jüri" w:date="2013-03-13T10:49:00Z">
        <w:r>
          <w:rPr>
            <w:lang w:eastAsia="zh-CN"/>
          </w:rPr>
          <w:t>Example</w:t>
        </w:r>
      </w:ins>
      <w:ins w:id="387" w:author="Jüri" w:date="2013-03-13T15:48:00Z">
        <w:r w:rsidR="00704966">
          <w:rPr>
            <w:lang w:eastAsia="zh-CN"/>
          </w:rPr>
          <w:t>, shallow water alarm</w:t>
        </w:r>
      </w:ins>
    </w:p>
    <w:p w14:paraId="278EDD8F" w14:textId="77777777" w:rsidR="003A7326" w:rsidRDefault="00704966" w:rsidP="003F1FDC">
      <w:pPr>
        <w:pStyle w:val="BodyText"/>
        <w:rPr>
          <w:ins w:id="388" w:author="Jüri" w:date="2013-03-13T11:26:00Z"/>
          <w:lang w:eastAsia="zh-CN"/>
        </w:rPr>
      </w:pPr>
      <w:ins w:id="389" w:author="Jüri" w:date="2013-03-13T15:48:00Z">
        <w:r>
          <w:rPr>
            <w:lang w:eastAsia="zh-CN"/>
          </w:rPr>
          <w:t>I</w:t>
        </w:r>
      </w:ins>
      <w:ins w:id="390" w:author="Jüri" w:date="2013-03-13T11:24:00Z">
        <w:r w:rsidR="0049540E">
          <w:rPr>
            <w:lang w:eastAsia="zh-CN"/>
          </w:rPr>
          <w:t>n passive mode</w:t>
        </w:r>
      </w:ins>
      <w:ins w:id="391" w:author="Jüri" w:date="2013-03-13T11:25:00Z">
        <w:r w:rsidR="0049540E">
          <w:rPr>
            <w:lang w:eastAsia="zh-CN"/>
          </w:rPr>
          <w:t>,</w:t>
        </w:r>
      </w:ins>
      <w:ins w:id="392" w:author="Jüri" w:date="2013-03-13T11:24:00Z">
        <w:r w:rsidR="0049540E">
          <w:rPr>
            <w:lang w:eastAsia="zh-CN"/>
          </w:rPr>
          <w:t xml:space="preserve"> the decision support tool shall raise a visual or </w:t>
        </w:r>
      </w:ins>
      <w:ins w:id="393" w:author="Jüri" w:date="2013-03-13T11:25:00Z">
        <w:r w:rsidR="0049540E">
          <w:rPr>
            <w:lang w:eastAsia="zh-CN"/>
          </w:rPr>
          <w:t>audible</w:t>
        </w:r>
      </w:ins>
      <w:ins w:id="394" w:author="Jüri" w:date="2013-03-13T11:24:00Z">
        <w:r w:rsidR="0049540E">
          <w:rPr>
            <w:lang w:eastAsia="zh-CN"/>
          </w:rPr>
          <w:t xml:space="preserve"> alarm whenever a vessel is heading to shallow water.</w:t>
        </w:r>
      </w:ins>
    </w:p>
    <w:p w14:paraId="2ED68F71" w14:textId="77777777" w:rsidR="0049540E" w:rsidRDefault="0049540E" w:rsidP="003F1FDC">
      <w:pPr>
        <w:pStyle w:val="BodyText"/>
        <w:rPr>
          <w:ins w:id="395" w:author="Jüri" w:date="2013-03-13T10:48:00Z"/>
          <w:lang w:eastAsia="zh-CN"/>
        </w:rPr>
      </w:pPr>
    </w:p>
    <w:p w14:paraId="7849A961" w14:textId="77777777" w:rsidR="003A7326" w:rsidRDefault="003A7326" w:rsidP="00C23E2D">
      <w:pPr>
        <w:pStyle w:val="Heading3"/>
        <w:rPr>
          <w:ins w:id="396" w:author="Jüri" w:date="2013-03-13T15:40:00Z"/>
        </w:rPr>
      </w:pPr>
      <w:ins w:id="397" w:author="Jüri" w:date="2013-03-13T10:48:00Z">
        <w:r w:rsidRPr="00941BD9">
          <w:t>Active decision support tool</w:t>
        </w:r>
      </w:ins>
    </w:p>
    <w:p w14:paraId="3CF3EB72" w14:textId="77777777" w:rsidR="003A7326" w:rsidRDefault="00D44680" w:rsidP="003F1FDC">
      <w:pPr>
        <w:pStyle w:val="BodyText"/>
        <w:rPr>
          <w:ins w:id="398" w:author="Jüri" w:date="2013-03-13T10:58:00Z"/>
          <w:lang w:eastAsia="zh-CN"/>
        </w:rPr>
      </w:pPr>
      <w:ins w:id="399" w:author="Jüri" w:date="2013-03-13T11:09:00Z">
        <w:r>
          <w:rPr>
            <w:lang w:eastAsia="zh-CN"/>
          </w:rPr>
          <w:t xml:space="preserve">In addition to </w:t>
        </w:r>
      </w:ins>
      <w:ins w:id="400" w:author="Jüri" w:date="2013-03-13T11:27:00Z">
        <w:r w:rsidR="0049540E">
          <w:rPr>
            <w:lang w:eastAsia="zh-CN"/>
          </w:rPr>
          <w:t xml:space="preserve">the </w:t>
        </w:r>
      </w:ins>
      <w:ins w:id="401" w:author="Jüri" w:date="2013-03-13T11:13:00Z">
        <w:r w:rsidR="0049540E">
          <w:rPr>
            <w:lang w:eastAsia="zh-CN"/>
          </w:rPr>
          <w:t xml:space="preserve">functions of </w:t>
        </w:r>
      </w:ins>
      <w:ins w:id="402" w:author="Jüri" w:date="2013-03-13T11:27:00Z">
        <w:r w:rsidR="0049540E">
          <w:rPr>
            <w:lang w:eastAsia="zh-CN"/>
          </w:rPr>
          <w:t xml:space="preserve">a </w:t>
        </w:r>
      </w:ins>
      <w:ins w:id="403" w:author="Jüri" w:date="2013-03-13T11:09:00Z">
        <w:r>
          <w:rPr>
            <w:lang w:eastAsia="zh-CN"/>
          </w:rPr>
          <w:t>passive decision support tool</w:t>
        </w:r>
      </w:ins>
      <w:ins w:id="404" w:author="Jüri" w:date="2013-03-13T11:27:00Z">
        <w:r w:rsidR="0049540E">
          <w:rPr>
            <w:lang w:eastAsia="zh-CN"/>
          </w:rPr>
          <w:t>,</w:t>
        </w:r>
      </w:ins>
      <w:ins w:id="405" w:author="Jüri" w:date="2013-03-13T11:09:00Z">
        <w:r>
          <w:rPr>
            <w:lang w:eastAsia="zh-CN"/>
          </w:rPr>
          <w:t xml:space="preserve"> a</w:t>
        </w:r>
      </w:ins>
      <w:ins w:id="406" w:author="Jüri" w:date="2013-03-13T10:58:00Z">
        <w:r w:rsidR="003A7326">
          <w:rPr>
            <w:lang w:eastAsia="zh-CN"/>
          </w:rPr>
          <w:t xml:space="preserve">n active decision </w:t>
        </w:r>
        <w:r w:rsidR="008F1074">
          <w:rPr>
            <w:lang w:eastAsia="zh-CN"/>
          </w:rPr>
          <w:t xml:space="preserve">support tool </w:t>
        </w:r>
      </w:ins>
      <w:ins w:id="407" w:author="Jüri" w:date="2013-03-13T11:10:00Z">
        <w:r>
          <w:rPr>
            <w:lang w:eastAsia="zh-CN"/>
          </w:rPr>
          <w:t xml:space="preserve">is able to </w:t>
        </w:r>
      </w:ins>
      <w:ins w:id="408" w:author="Jüri" w:date="2013-03-13T11:00:00Z">
        <w:r>
          <w:rPr>
            <w:lang w:eastAsia="zh-CN"/>
          </w:rPr>
          <w:t>bring</w:t>
        </w:r>
        <w:r w:rsidR="008F1074">
          <w:rPr>
            <w:lang w:eastAsia="zh-CN"/>
          </w:rPr>
          <w:t xml:space="preserve"> out solutions</w:t>
        </w:r>
      </w:ins>
      <w:ins w:id="409" w:author="Jüri" w:date="2013-03-13T11:01:00Z">
        <w:r w:rsidR="008F1074">
          <w:rPr>
            <w:lang w:eastAsia="zh-CN"/>
          </w:rPr>
          <w:t xml:space="preserve"> to </w:t>
        </w:r>
      </w:ins>
      <w:ins w:id="410" w:author="Jüri" w:date="2013-03-13T11:27:00Z">
        <w:r w:rsidR="0049540E">
          <w:rPr>
            <w:lang w:eastAsia="zh-CN"/>
          </w:rPr>
          <w:t xml:space="preserve">the </w:t>
        </w:r>
      </w:ins>
      <w:ins w:id="411" w:author="Jüri" w:date="2013-03-13T11:05:00Z">
        <w:r w:rsidR="008F1074">
          <w:rPr>
            <w:lang w:eastAsia="zh-CN"/>
          </w:rPr>
          <w:t>decision-maker</w:t>
        </w:r>
      </w:ins>
      <w:ins w:id="412" w:author="Jüri" w:date="2013-03-13T11:27:00Z">
        <w:r w:rsidR="0049540E">
          <w:rPr>
            <w:lang w:eastAsia="zh-CN"/>
          </w:rPr>
          <w:t>.</w:t>
        </w:r>
      </w:ins>
      <w:ins w:id="413" w:author="Jüri" w:date="2013-03-13T11:10:00Z">
        <w:r>
          <w:rPr>
            <w:lang w:eastAsia="zh-CN"/>
          </w:rPr>
          <w:t xml:space="preserve"> These solutions are derived from</w:t>
        </w:r>
      </w:ins>
      <w:ins w:id="414" w:author="Jüri" w:date="2013-03-13T11:12:00Z">
        <w:r>
          <w:rPr>
            <w:lang w:eastAsia="zh-CN"/>
          </w:rPr>
          <w:t xml:space="preserve"> a </w:t>
        </w:r>
      </w:ins>
      <w:ins w:id="415" w:author="Jüri" w:date="2013-03-13T11:11:00Z">
        <w:r>
          <w:rPr>
            <w:lang w:eastAsia="zh-CN"/>
          </w:rPr>
          <w:t xml:space="preserve">list of pre-typed solutions </w:t>
        </w:r>
      </w:ins>
      <w:ins w:id="416" w:author="Jüri" w:date="2013-03-13T11:12:00Z">
        <w:r>
          <w:rPr>
            <w:lang w:eastAsia="zh-CN"/>
          </w:rPr>
          <w:t xml:space="preserve">that </w:t>
        </w:r>
      </w:ins>
      <w:ins w:id="417" w:author="Jüri" w:date="2013-03-13T11:11:00Z">
        <w:r>
          <w:rPr>
            <w:lang w:eastAsia="zh-CN"/>
          </w:rPr>
          <w:t>should comply with the standard operational procedures of VTS.</w:t>
        </w:r>
      </w:ins>
    </w:p>
    <w:p w14:paraId="749C3BF8" w14:textId="77777777" w:rsidR="0049540E" w:rsidRDefault="0049540E" w:rsidP="0049540E">
      <w:pPr>
        <w:pStyle w:val="BodyText"/>
        <w:rPr>
          <w:ins w:id="418" w:author="Jüri" w:date="2013-03-13T11:26:00Z"/>
          <w:lang w:eastAsia="zh-CN"/>
        </w:rPr>
      </w:pPr>
    </w:p>
    <w:p w14:paraId="28B584D8" w14:textId="77777777" w:rsidR="0049540E" w:rsidRDefault="00C23E2D" w:rsidP="0049540E">
      <w:pPr>
        <w:pStyle w:val="BodyText"/>
        <w:rPr>
          <w:ins w:id="419" w:author="Jüri" w:date="2013-03-13T11:23:00Z"/>
          <w:lang w:eastAsia="zh-CN"/>
        </w:rPr>
      </w:pPr>
      <w:ins w:id="420" w:author="Jüri" w:date="2013-03-13T11:23:00Z">
        <w:r>
          <w:rPr>
            <w:lang w:eastAsia="zh-CN"/>
          </w:rPr>
          <w:t>Example</w:t>
        </w:r>
      </w:ins>
      <w:ins w:id="421" w:author="Jüri" w:date="2013-03-13T15:49:00Z">
        <w:r w:rsidR="00704966">
          <w:rPr>
            <w:lang w:eastAsia="zh-CN"/>
          </w:rPr>
          <w:t>, shallow water alarm</w:t>
        </w:r>
      </w:ins>
    </w:p>
    <w:p w14:paraId="56B60DBC" w14:textId="77777777" w:rsidR="003A7326" w:rsidRDefault="00A44C32" w:rsidP="003F1FDC">
      <w:pPr>
        <w:pStyle w:val="BodyText"/>
        <w:rPr>
          <w:ins w:id="422" w:author="Jüri" w:date="2013-03-13T11:26:00Z"/>
          <w:lang w:eastAsia="zh-CN"/>
        </w:rPr>
      </w:pPr>
      <w:ins w:id="423" w:author="Jüri" w:date="2013-03-13T11:29:00Z">
        <w:r>
          <w:rPr>
            <w:lang w:eastAsia="zh-CN"/>
          </w:rPr>
          <w:t xml:space="preserve">In active mode, the shallow water </w:t>
        </w:r>
      </w:ins>
      <w:ins w:id="424" w:author="Jüri" w:date="2013-03-13T11:31:00Z">
        <w:r>
          <w:rPr>
            <w:lang w:eastAsia="zh-CN"/>
          </w:rPr>
          <w:t xml:space="preserve">decision </w:t>
        </w:r>
      </w:ins>
      <w:ins w:id="425" w:author="Jüri" w:date="2013-03-13T11:29:00Z">
        <w:r>
          <w:rPr>
            <w:lang w:eastAsia="zh-CN"/>
          </w:rPr>
          <w:t xml:space="preserve">support tool </w:t>
        </w:r>
      </w:ins>
      <w:ins w:id="426" w:author="Jüri" w:date="2013-03-13T11:30:00Z">
        <w:r>
          <w:rPr>
            <w:lang w:eastAsia="zh-CN"/>
          </w:rPr>
          <w:t xml:space="preserve">shall </w:t>
        </w:r>
      </w:ins>
      <w:ins w:id="427" w:author="Jüri" w:date="2013-03-13T11:31:00Z">
        <w:r>
          <w:rPr>
            <w:lang w:eastAsia="zh-CN"/>
          </w:rPr>
          <w:t>raise a visual or audible alarm and provide suggestions such as change course, reduce speed etc.</w:t>
        </w:r>
      </w:ins>
    </w:p>
    <w:p w14:paraId="2139D923" w14:textId="77777777" w:rsidR="0049540E" w:rsidRDefault="0049540E" w:rsidP="003F1FDC">
      <w:pPr>
        <w:pStyle w:val="BodyText"/>
        <w:rPr>
          <w:ins w:id="428" w:author="Jüri" w:date="2013-03-13T10:40:00Z"/>
          <w:lang w:eastAsia="zh-CN"/>
        </w:rPr>
      </w:pPr>
    </w:p>
    <w:p w14:paraId="434BE683" w14:textId="77777777" w:rsidR="00941BD9" w:rsidRDefault="00941BD9" w:rsidP="00C23E2D">
      <w:pPr>
        <w:pStyle w:val="Heading3"/>
        <w:rPr>
          <w:ins w:id="429" w:author="Jüri" w:date="2013-03-13T15:41:00Z"/>
        </w:rPr>
      </w:pPr>
      <w:ins w:id="430" w:author="Jüri" w:date="2013-03-13T10:41:00Z">
        <w:r w:rsidRPr="00941BD9">
          <w:t>Cooperative decision support tool</w:t>
        </w:r>
      </w:ins>
    </w:p>
    <w:p w14:paraId="51D6FE6A" w14:textId="77777777" w:rsidR="0019527D" w:rsidRDefault="0019527D" w:rsidP="003F1FDC">
      <w:pPr>
        <w:pStyle w:val="BodyText"/>
        <w:rPr>
          <w:ins w:id="431" w:author="Jüri" w:date="2013-03-13T12:16:00Z"/>
          <w:lang w:eastAsia="zh-CN"/>
        </w:rPr>
      </w:pPr>
      <w:ins w:id="432" w:author="Jüri" w:date="2013-03-13T12:13:00Z">
        <w:r>
          <w:rPr>
            <w:lang w:eastAsia="zh-CN"/>
          </w:rPr>
          <w:t xml:space="preserve">In addition to the functions of an active decision support tool, a cooperative decision support tool may induce more exchanges between human and machine in order to find </w:t>
        </w:r>
      </w:ins>
      <w:ins w:id="433" w:author="Jüri" w:date="2013-03-13T12:15:00Z">
        <w:r>
          <w:rPr>
            <w:lang w:eastAsia="zh-CN"/>
          </w:rPr>
          <w:t xml:space="preserve">a </w:t>
        </w:r>
      </w:ins>
      <w:ins w:id="434" w:author="Jüri" w:date="2013-03-13T12:13:00Z">
        <w:r>
          <w:rPr>
            <w:lang w:eastAsia="zh-CN"/>
          </w:rPr>
          <w:t xml:space="preserve">solution </w:t>
        </w:r>
      </w:ins>
      <w:ins w:id="435" w:author="Jüri" w:date="2013-03-13T12:15:00Z">
        <w:r>
          <w:rPr>
            <w:lang w:eastAsia="zh-CN"/>
          </w:rPr>
          <w:t>that best suits the need</w:t>
        </w:r>
      </w:ins>
      <w:ins w:id="436" w:author="Jüri" w:date="2013-03-13T12:16:00Z">
        <w:r>
          <w:rPr>
            <w:lang w:eastAsia="zh-CN"/>
          </w:rPr>
          <w:t>s</w:t>
        </w:r>
      </w:ins>
      <w:ins w:id="437" w:author="Jüri" w:date="2013-03-13T12:15:00Z">
        <w:r>
          <w:rPr>
            <w:lang w:eastAsia="zh-CN"/>
          </w:rPr>
          <w:t xml:space="preserve"> of the decision-maker.</w:t>
        </w:r>
      </w:ins>
      <w:ins w:id="438" w:author="Jüri" w:date="2013-03-13T12:17:00Z">
        <w:r w:rsidR="0015361E">
          <w:rPr>
            <w:lang w:eastAsia="zh-CN"/>
          </w:rPr>
          <w:t xml:space="preserve"> Those tools are used in more complex </w:t>
        </w:r>
      </w:ins>
      <w:ins w:id="439" w:author="Jüri" w:date="2013-03-13T12:20:00Z">
        <w:r w:rsidR="0015361E">
          <w:rPr>
            <w:lang w:eastAsia="zh-CN"/>
          </w:rPr>
          <w:t>and</w:t>
        </w:r>
      </w:ins>
      <w:ins w:id="440" w:author="Jüri" w:date="2013-03-13T12:23:00Z">
        <w:r w:rsidR="0015361E">
          <w:rPr>
            <w:lang w:eastAsia="zh-CN"/>
          </w:rPr>
          <w:t>/or</w:t>
        </w:r>
      </w:ins>
      <w:ins w:id="441" w:author="Jüri" w:date="2013-03-13T12:20:00Z">
        <w:r w:rsidR="0015361E">
          <w:rPr>
            <w:lang w:eastAsia="zh-CN"/>
          </w:rPr>
          <w:t xml:space="preserve"> </w:t>
        </w:r>
      </w:ins>
      <w:ins w:id="442" w:author="Jüri" w:date="2013-03-13T12:23:00Z">
        <w:r w:rsidR="0015361E">
          <w:rPr>
            <w:lang w:eastAsia="zh-CN"/>
          </w:rPr>
          <w:t xml:space="preserve">seldom </w:t>
        </w:r>
      </w:ins>
      <w:ins w:id="443" w:author="Jüri" w:date="2013-03-13T12:17:00Z">
        <w:r w:rsidR="0015361E">
          <w:rPr>
            <w:lang w:eastAsia="zh-CN"/>
          </w:rPr>
          <w:t xml:space="preserve">situations where </w:t>
        </w:r>
      </w:ins>
      <w:ins w:id="444" w:author="Jüri" w:date="2013-03-13T12:18:00Z">
        <w:r w:rsidR="0015361E">
          <w:rPr>
            <w:lang w:eastAsia="zh-CN"/>
          </w:rPr>
          <w:t xml:space="preserve">decision making </w:t>
        </w:r>
      </w:ins>
      <w:ins w:id="445" w:author="Jüri" w:date="2013-03-13T12:17:00Z">
        <w:r w:rsidR="0015361E">
          <w:rPr>
            <w:lang w:eastAsia="zh-CN"/>
          </w:rPr>
          <w:t xml:space="preserve">is not easily </w:t>
        </w:r>
      </w:ins>
      <w:ins w:id="446" w:author="Jüri" w:date="2013-03-13T12:19:00Z">
        <w:r w:rsidR="0015361E">
          <w:rPr>
            <w:lang w:eastAsia="zh-CN"/>
          </w:rPr>
          <w:t>sorted out</w:t>
        </w:r>
      </w:ins>
      <w:ins w:id="447" w:author="Jüri" w:date="2013-03-13T12:17:00Z">
        <w:r w:rsidR="0015361E">
          <w:rPr>
            <w:lang w:eastAsia="zh-CN"/>
          </w:rPr>
          <w:t xml:space="preserve">.  </w:t>
        </w:r>
      </w:ins>
    </w:p>
    <w:p w14:paraId="3FEB05A5" w14:textId="77777777" w:rsidR="0015361E" w:rsidRDefault="0015361E" w:rsidP="003F1FDC">
      <w:pPr>
        <w:pStyle w:val="BodyText"/>
        <w:rPr>
          <w:ins w:id="448" w:author="HXG" w:date="2013-03-13T01:26:00Z"/>
          <w:lang w:eastAsia="zh-CN"/>
        </w:rPr>
      </w:pPr>
    </w:p>
    <w:p w14:paraId="36445C50" w14:textId="77777777" w:rsidR="0049540E" w:rsidRDefault="00C23E2D" w:rsidP="0049540E">
      <w:pPr>
        <w:pStyle w:val="BodyText"/>
        <w:rPr>
          <w:ins w:id="449" w:author="Jüri" w:date="2013-03-13T11:23:00Z"/>
          <w:lang w:eastAsia="zh-CN"/>
        </w:rPr>
      </w:pPr>
      <w:ins w:id="450" w:author="Jüri" w:date="2013-03-13T11:23:00Z">
        <w:r>
          <w:rPr>
            <w:lang w:eastAsia="zh-CN"/>
          </w:rPr>
          <w:t>Example</w:t>
        </w:r>
      </w:ins>
      <w:ins w:id="451" w:author="Jüri" w:date="2013-03-13T15:50:00Z">
        <w:r w:rsidR="00704966">
          <w:rPr>
            <w:lang w:eastAsia="zh-CN"/>
          </w:rPr>
          <w:t>, shallow water alarm</w:t>
        </w:r>
      </w:ins>
    </w:p>
    <w:p w14:paraId="77964CF0" w14:textId="77777777" w:rsidR="00E9274F" w:rsidRDefault="00C50BD0" w:rsidP="003F1FDC">
      <w:pPr>
        <w:pStyle w:val="BodyText"/>
        <w:rPr>
          <w:ins w:id="452" w:author="Jüri" w:date="2013-03-13T13:36:00Z"/>
          <w:lang w:eastAsia="zh-CN"/>
        </w:rPr>
      </w:pPr>
      <w:ins w:id="453" w:author="Jüri" w:date="2013-03-13T12:29:00Z">
        <w:r>
          <w:rPr>
            <w:lang w:eastAsia="zh-CN"/>
          </w:rPr>
          <w:t xml:space="preserve">In cooperative mode, the shallow water decision support tool </w:t>
        </w:r>
      </w:ins>
      <w:ins w:id="454" w:author="Jüri" w:date="2013-03-13T12:37:00Z">
        <w:r w:rsidR="003E1EA2">
          <w:rPr>
            <w:lang w:eastAsia="zh-CN"/>
          </w:rPr>
          <w:t>provide</w:t>
        </w:r>
      </w:ins>
      <w:ins w:id="455" w:author="Jüri" w:date="2013-03-13T12:39:00Z">
        <w:r w:rsidR="003E1EA2">
          <w:rPr>
            <w:lang w:eastAsia="zh-CN"/>
          </w:rPr>
          <w:t>s</w:t>
        </w:r>
      </w:ins>
      <w:ins w:id="456" w:author="Jüri" w:date="2013-03-13T12:37:00Z">
        <w:r w:rsidR="003E1EA2">
          <w:rPr>
            <w:lang w:eastAsia="zh-CN"/>
          </w:rPr>
          <w:t xml:space="preserve"> options</w:t>
        </w:r>
      </w:ins>
      <w:ins w:id="457" w:author="Jüri" w:date="2013-03-13T12:38:00Z">
        <w:r w:rsidR="003E1EA2">
          <w:rPr>
            <w:lang w:eastAsia="zh-CN"/>
          </w:rPr>
          <w:t>/suggestions</w:t>
        </w:r>
      </w:ins>
      <w:ins w:id="458" w:author="Jüri" w:date="2013-03-13T12:37:00Z">
        <w:r w:rsidR="003E1EA2">
          <w:rPr>
            <w:lang w:eastAsia="zh-CN"/>
          </w:rPr>
          <w:t xml:space="preserve"> </w:t>
        </w:r>
      </w:ins>
      <w:ins w:id="459" w:author="Jüri" w:date="2013-03-13T12:40:00Z">
        <w:r w:rsidR="003E1EA2">
          <w:rPr>
            <w:lang w:eastAsia="zh-CN"/>
          </w:rPr>
          <w:t xml:space="preserve">to the decision-maker </w:t>
        </w:r>
      </w:ins>
      <w:ins w:id="460" w:author="Jüri" w:date="2013-03-13T13:46:00Z">
        <w:r w:rsidR="00C94066">
          <w:rPr>
            <w:lang w:eastAsia="zh-CN"/>
          </w:rPr>
          <w:t xml:space="preserve">who </w:t>
        </w:r>
      </w:ins>
      <w:ins w:id="461" w:author="Jüri" w:date="2013-03-13T13:43:00Z">
        <w:r w:rsidR="00C94066">
          <w:rPr>
            <w:lang w:eastAsia="zh-CN"/>
          </w:rPr>
          <w:t xml:space="preserve">could </w:t>
        </w:r>
      </w:ins>
      <w:ins w:id="462" w:author="Jüri" w:date="2013-03-13T13:44:00Z">
        <w:r w:rsidR="00C94066">
          <w:rPr>
            <w:lang w:eastAsia="zh-CN"/>
          </w:rPr>
          <w:t xml:space="preserve">request </w:t>
        </w:r>
      </w:ins>
      <w:ins w:id="463" w:author="Jüri" w:date="2013-03-13T13:45:00Z">
        <w:r w:rsidR="00C94066">
          <w:rPr>
            <w:lang w:eastAsia="zh-CN"/>
          </w:rPr>
          <w:t xml:space="preserve">new </w:t>
        </w:r>
      </w:ins>
      <w:ins w:id="464" w:author="Jüri" w:date="2013-03-13T13:27:00Z">
        <w:r w:rsidR="002C7DF2">
          <w:rPr>
            <w:lang w:eastAsia="zh-CN"/>
          </w:rPr>
          <w:t>answer</w:t>
        </w:r>
      </w:ins>
      <w:ins w:id="465" w:author="Jüri" w:date="2013-03-13T13:45:00Z">
        <w:r w:rsidR="00C94066">
          <w:rPr>
            <w:lang w:eastAsia="zh-CN"/>
          </w:rPr>
          <w:t>s</w:t>
        </w:r>
      </w:ins>
      <w:ins w:id="466" w:author="Jüri" w:date="2013-03-13T13:27:00Z">
        <w:r w:rsidR="002C7DF2">
          <w:rPr>
            <w:lang w:eastAsia="zh-CN"/>
          </w:rPr>
          <w:t xml:space="preserve"> to options</w:t>
        </w:r>
      </w:ins>
      <w:ins w:id="467" w:author="Jüri" w:date="2013-03-13T13:46:00Z">
        <w:r w:rsidR="00C94066">
          <w:rPr>
            <w:lang w:eastAsia="zh-CN"/>
          </w:rPr>
          <w:t xml:space="preserve"> suggested by the </w:t>
        </w:r>
      </w:ins>
      <w:ins w:id="468" w:author="Jüri" w:date="2013-03-13T13:47:00Z">
        <w:r w:rsidR="00C94066">
          <w:rPr>
            <w:lang w:eastAsia="zh-CN"/>
          </w:rPr>
          <w:t>tool</w:t>
        </w:r>
      </w:ins>
      <w:ins w:id="469" w:author="Jüri" w:date="2013-03-13T13:27:00Z">
        <w:r w:rsidR="002C7DF2">
          <w:rPr>
            <w:lang w:eastAsia="zh-CN"/>
          </w:rPr>
          <w:t xml:space="preserve">. </w:t>
        </w:r>
      </w:ins>
    </w:p>
    <w:p w14:paraId="5C129842" w14:textId="77777777" w:rsidR="00C94066" w:rsidRDefault="007156C6" w:rsidP="003F1FDC">
      <w:pPr>
        <w:pStyle w:val="BodyText"/>
        <w:rPr>
          <w:ins w:id="470" w:author="Jüri" w:date="2013-03-13T13:40:00Z"/>
          <w:lang w:eastAsia="zh-CN"/>
        </w:rPr>
      </w:pPr>
      <w:ins w:id="471" w:author="Jüri" w:date="2013-03-13T13:49:00Z">
        <w:r>
          <w:rPr>
            <w:lang w:eastAsia="zh-CN"/>
          </w:rPr>
          <w:t>R</w:t>
        </w:r>
      </w:ins>
      <w:ins w:id="472" w:author="Jüri" w:date="2013-03-13T13:27:00Z">
        <w:r w:rsidR="002C7DF2">
          <w:rPr>
            <w:lang w:eastAsia="zh-CN"/>
          </w:rPr>
          <w:t xml:space="preserve">educe speed could be a solution </w:t>
        </w:r>
      </w:ins>
      <w:ins w:id="473" w:author="Jüri" w:date="2013-03-13T13:28:00Z">
        <w:r w:rsidR="00E9274F">
          <w:rPr>
            <w:lang w:eastAsia="zh-CN"/>
          </w:rPr>
          <w:t xml:space="preserve">selected and the </w:t>
        </w:r>
      </w:ins>
      <w:ins w:id="474" w:author="Jüri" w:date="2013-03-13T13:32:00Z">
        <w:r w:rsidR="00E9274F">
          <w:rPr>
            <w:lang w:eastAsia="zh-CN"/>
          </w:rPr>
          <w:t xml:space="preserve">cooperative </w:t>
        </w:r>
      </w:ins>
      <w:ins w:id="475" w:author="Jüri" w:date="2013-03-13T13:28:00Z">
        <w:r w:rsidR="00E9274F">
          <w:rPr>
            <w:lang w:eastAsia="zh-CN"/>
          </w:rPr>
          <w:t xml:space="preserve">decision support tool </w:t>
        </w:r>
      </w:ins>
      <w:ins w:id="476" w:author="Jüri" w:date="2013-03-13T13:38:00Z">
        <w:r w:rsidR="00C94066">
          <w:rPr>
            <w:lang w:eastAsia="zh-CN"/>
          </w:rPr>
          <w:t>c</w:t>
        </w:r>
      </w:ins>
      <w:ins w:id="477" w:author="Jüri" w:date="2013-03-13T13:43:00Z">
        <w:r w:rsidR="00C94066">
          <w:rPr>
            <w:lang w:eastAsia="zh-CN"/>
          </w:rPr>
          <w:t>ould</w:t>
        </w:r>
      </w:ins>
      <w:ins w:id="478" w:author="Jüri" w:date="2013-03-13T13:38:00Z">
        <w:r w:rsidR="00C94066">
          <w:rPr>
            <w:lang w:eastAsia="zh-CN"/>
          </w:rPr>
          <w:t xml:space="preserve"> calculate the appropriate speed </w:t>
        </w:r>
      </w:ins>
      <w:ins w:id="479" w:author="Jüri" w:date="2013-03-13T13:39:00Z">
        <w:r w:rsidR="00C94066">
          <w:rPr>
            <w:lang w:eastAsia="zh-CN"/>
          </w:rPr>
          <w:t xml:space="preserve">reduction based on the time of </w:t>
        </w:r>
      </w:ins>
      <w:ins w:id="480" w:author="Jüri" w:date="2013-03-13T13:40:00Z">
        <w:r w:rsidR="00C94066">
          <w:rPr>
            <w:lang w:eastAsia="zh-CN"/>
          </w:rPr>
          <w:t xml:space="preserve">available </w:t>
        </w:r>
      </w:ins>
      <w:ins w:id="481" w:author="Jüri" w:date="2013-03-13T13:42:00Z">
        <w:r w:rsidR="00C94066">
          <w:rPr>
            <w:lang w:eastAsia="zh-CN"/>
          </w:rPr>
          <w:t xml:space="preserve">depth </w:t>
        </w:r>
      </w:ins>
      <w:ins w:id="482" w:author="Jüri" w:date="2013-03-13T13:41:00Z">
        <w:r w:rsidR="00C94066">
          <w:rPr>
            <w:lang w:eastAsia="zh-CN"/>
          </w:rPr>
          <w:t xml:space="preserve">of </w:t>
        </w:r>
      </w:ins>
      <w:ins w:id="483" w:author="Jüri" w:date="2013-03-13T13:39:00Z">
        <w:r w:rsidR="00C94066">
          <w:rPr>
            <w:lang w:eastAsia="zh-CN"/>
          </w:rPr>
          <w:t xml:space="preserve">water </w:t>
        </w:r>
      </w:ins>
      <w:ins w:id="484" w:author="Jüri" w:date="2013-03-13T13:41:00Z">
        <w:r w:rsidR="00C94066">
          <w:rPr>
            <w:lang w:eastAsia="zh-CN"/>
          </w:rPr>
          <w:t>in order</w:t>
        </w:r>
      </w:ins>
      <w:ins w:id="485" w:author="Jüri" w:date="2013-03-13T13:42:00Z">
        <w:r w:rsidR="00C94066">
          <w:rPr>
            <w:lang w:eastAsia="zh-CN"/>
          </w:rPr>
          <w:t xml:space="preserve"> for the vessel</w:t>
        </w:r>
      </w:ins>
      <w:ins w:id="486" w:author="Jüri" w:date="2013-03-13T13:41:00Z">
        <w:r w:rsidR="00C94066">
          <w:rPr>
            <w:lang w:eastAsia="zh-CN"/>
          </w:rPr>
          <w:t xml:space="preserve"> to arrive on the position with sufficient depth.</w:t>
        </w:r>
      </w:ins>
    </w:p>
    <w:p w14:paraId="50680C98" w14:textId="77777777" w:rsidR="00C50BD0" w:rsidRDefault="00B90D81" w:rsidP="003F1FDC">
      <w:pPr>
        <w:pStyle w:val="BodyText"/>
        <w:rPr>
          <w:ins w:id="487" w:author="Jüri" w:date="2013-03-13T13:49:00Z"/>
          <w:lang w:eastAsia="zh-CN"/>
        </w:rPr>
      </w:pPr>
      <w:commentRangeStart w:id="488"/>
      <w:ins w:id="489" w:author="Jüri" w:date="2013-03-13T15:55:00Z">
        <w:r>
          <w:rPr>
            <w:lang w:eastAsia="zh-CN"/>
          </w:rPr>
          <w:t>()</w:t>
        </w:r>
        <w:commentRangeEnd w:id="488"/>
        <w:r>
          <w:rPr>
            <w:rStyle w:val="CommentReference"/>
            <w:lang w:eastAsia="de-DE"/>
          </w:rPr>
          <w:commentReference w:id="488"/>
        </w:r>
      </w:ins>
    </w:p>
    <w:p w14:paraId="42B7FD48" w14:textId="77777777" w:rsidR="007156C6" w:rsidRDefault="00C23E2D" w:rsidP="00704966">
      <w:pPr>
        <w:pStyle w:val="Heading2"/>
        <w:rPr>
          <w:ins w:id="490" w:author="Jüri" w:date="2013-03-13T15:40:00Z"/>
          <w:lang w:eastAsia="zh-CN"/>
        </w:rPr>
      </w:pPr>
      <w:ins w:id="491" w:author="Jüri" w:date="2013-03-13T15:39:00Z">
        <w:r>
          <w:rPr>
            <w:lang w:eastAsia="zh-CN"/>
          </w:rPr>
          <w:t xml:space="preserve">Operational requirements </w:t>
        </w:r>
      </w:ins>
      <w:ins w:id="492" w:author="Jüri" w:date="2013-03-13T15:40:00Z">
        <w:r>
          <w:rPr>
            <w:lang w:eastAsia="zh-CN"/>
          </w:rPr>
          <w:t>of decision support tools</w:t>
        </w:r>
      </w:ins>
    </w:p>
    <w:p w14:paraId="277C99BC" w14:textId="77777777" w:rsidR="00C23E2D" w:rsidRPr="003F1FDC" w:rsidRDefault="00C23E2D" w:rsidP="003F1FDC">
      <w:pPr>
        <w:pStyle w:val="BodyText"/>
        <w:rPr>
          <w:lang w:eastAsia="zh-CN"/>
        </w:rPr>
      </w:pPr>
    </w:p>
    <w:p w14:paraId="72228E52" w14:textId="77777777" w:rsidR="00C9701A" w:rsidRDefault="00C9701A" w:rsidP="003F1FDC">
      <w:pPr>
        <w:pStyle w:val="Heading2"/>
        <w:rPr>
          <w:lang w:eastAsia="de-DE"/>
        </w:rPr>
      </w:pPr>
      <w:bookmarkStart w:id="493" w:name="_Toc334606499"/>
      <w:r>
        <w:rPr>
          <w:lang w:eastAsia="de-DE"/>
        </w:rPr>
        <w:t>Audio</w:t>
      </w:r>
      <w:bookmarkEnd w:id="493"/>
    </w:p>
    <w:p w14:paraId="32BAD581" w14:textId="77777777" w:rsidR="00C9701A" w:rsidRPr="00C9701A" w:rsidRDefault="00C9701A" w:rsidP="00C9701A">
      <w:pPr>
        <w:pStyle w:val="BodyText"/>
        <w:rPr>
          <w:lang w:eastAsia="de-DE"/>
        </w:rPr>
      </w:pPr>
      <w:r>
        <w:rPr>
          <w:lang w:eastAsia="de-DE"/>
        </w:rPr>
        <w:t>???</w:t>
      </w:r>
    </w:p>
    <w:p w14:paraId="449D7720" w14:textId="77777777" w:rsidR="00C9701A" w:rsidRDefault="00C9701A" w:rsidP="003F1FDC">
      <w:pPr>
        <w:pStyle w:val="Heading2"/>
        <w:rPr>
          <w:lang w:eastAsia="de-DE"/>
        </w:rPr>
      </w:pPr>
      <w:bookmarkStart w:id="494" w:name="_Toc334606500"/>
      <w:r>
        <w:rPr>
          <w:lang w:eastAsia="de-DE"/>
        </w:rPr>
        <w:t>Information portrayal</w:t>
      </w:r>
      <w:bookmarkEnd w:id="494"/>
    </w:p>
    <w:p w14:paraId="67EFE87B" w14:textId="77777777" w:rsidR="00C9701A" w:rsidRDefault="00C9701A" w:rsidP="00C9701A">
      <w:pPr>
        <w:pStyle w:val="BodyText"/>
        <w:rPr>
          <w:lang w:eastAsia="de-DE"/>
        </w:rPr>
      </w:pPr>
      <w:r>
        <w:rPr>
          <w:lang w:eastAsia="de-DE"/>
        </w:rPr>
        <w:t>3D perspective</w:t>
      </w:r>
    </w:p>
    <w:p w14:paraId="79B69910" w14:textId="77777777" w:rsidR="00C9701A" w:rsidRPr="00C9701A" w:rsidRDefault="00C9701A" w:rsidP="00C9701A">
      <w:pPr>
        <w:pStyle w:val="BodyText"/>
        <w:rPr>
          <w:lang w:eastAsia="de-DE"/>
        </w:rPr>
      </w:pPr>
    </w:p>
    <w:p w14:paraId="6D1AE79B" w14:textId="77777777" w:rsidR="003F1FDC" w:rsidRDefault="001D6272" w:rsidP="003F1FDC">
      <w:pPr>
        <w:pStyle w:val="Heading2"/>
        <w:rPr>
          <w:lang w:eastAsia="de-DE"/>
        </w:rPr>
      </w:pPr>
      <w:bookmarkStart w:id="495" w:name="_Toc334606501"/>
      <w:r>
        <w:rPr>
          <w:lang w:eastAsia="de-DE"/>
        </w:rPr>
        <w:t>Logging and Replay</w:t>
      </w:r>
      <w:bookmarkEnd w:id="495"/>
    </w:p>
    <w:p w14:paraId="3C341B9F" w14:textId="77777777" w:rsidR="003F1FDC" w:rsidRDefault="00237307" w:rsidP="003F1FDC">
      <w:pPr>
        <w:pStyle w:val="BodyText"/>
        <w:rPr>
          <w:lang w:eastAsia="de-DE"/>
        </w:rPr>
      </w:pPr>
      <w:r>
        <w:rPr>
          <w:lang w:eastAsia="de-DE"/>
        </w:rPr>
        <w:t>Return of experience, lessons learnt, training, etc</w:t>
      </w:r>
    </w:p>
    <w:p w14:paraId="36147569" w14:textId="77777777" w:rsidR="00237307" w:rsidRPr="003F1FDC" w:rsidRDefault="00237307" w:rsidP="003F1FDC">
      <w:pPr>
        <w:pStyle w:val="BodyText"/>
        <w:rPr>
          <w:lang w:eastAsia="de-DE"/>
        </w:rPr>
      </w:pPr>
    </w:p>
    <w:p w14:paraId="49E8FE08" w14:textId="77777777" w:rsidR="001D6272" w:rsidRDefault="001D6272" w:rsidP="001D6272">
      <w:pPr>
        <w:pStyle w:val="Heading2"/>
        <w:rPr>
          <w:lang w:eastAsia="de-DE"/>
        </w:rPr>
      </w:pPr>
      <w:bookmarkStart w:id="496" w:name="_Toc334606502"/>
      <w:r>
        <w:rPr>
          <w:lang w:eastAsia="de-DE"/>
        </w:rPr>
        <w:t>Training</w:t>
      </w:r>
      <w:bookmarkEnd w:id="496"/>
    </w:p>
    <w:p w14:paraId="0A665E4A" w14:textId="77777777" w:rsidR="001D6272" w:rsidRPr="003F1FDC" w:rsidRDefault="00237307" w:rsidP="001D6272">
      <w:pPr>
        <w:pStyle w:val="BodyText"/>
        <w:rPr>
          <w:lang w:eastAsia="de-DE"/>
        </w:rPr>
      </w:pPr>
      <w:r>
        <w:rPr>
          <w:lang w:eastAsia="de-DE"/>
        </w:rPr>
        <w:t>R</w:t>
      </w:r>
      <w:r w:rsidR="001D6272">
        <w:rPr>
          <w:lang w:eastAsia="de-DE"/>
        </w:rPr>
        <w:t xml:space="preserve">efer back to v103, </w:t>
      </w:r>
      <w:proofErr w:type="gramStart"/>
      <w:r w:rsidR="001D6272">
        <w:rPr>
          <w:lang w:eastAsia="de-DE"/>
        </w:rPr>
        <w:t>That</w:t>
      </w:r>
      <w:proofErr w:type="gramEnd"/>
      <w:r w:rsidR="001D6272">
        <w:rPr>
          <w:lang w:eastAsia="de-DE"/>
        </w:rPr>
        <w:t xml:space="preserve"> staff should be adequately trained to the type of service provided</w:t>
      </w:r>
    </w:p>
    <w:p w14:paraId="143BE725" w14:textId="77777777" w:rsidR="003F1FDC" w:rsidRDefault="003F1FDC" w:rsidP="00371BEF">
      <w:pPr>
        <w:pStyle w:val="BodyText"/>
        <w:rPr>
          <w:lang w:eastAsia="de-DE"/>
        </w:rPr>
      </w:pPr>
    </w:p>
    <w:p w14:paraId="591F3B00" w14:textId="77777777" w:rsidR="001A2B50" w:rsidRDefault="006367C7" w:rsidP="00182386">
      <w:pPr>
        <w:pStyle w:val="Heading1"/>
        <w:tabs>
          <w:tab w:val="clear" w:pos="4679"/>
        </w:tabs>
        <w:ind w:left="1701"/>
      </w:pPr>
      <w:bookmarkStart w:id="497" w:name="_Toc334606503"/>
      <w:commentRangeStart w:id="498"/>
      <w:r>
        <w:t>decision support tools</w:t>
      </w:r>
      <w:bookmarkEnd w:id="497"/>
      <w:commentRangeEnd w:id="498"/>
      <w:r w:rsidR="00EA37F7">
        <w:rPr>
          <w:rStyle w:val="CommentReference"/>
          <w:rFonts w:eastAsia="Times New Roman" w:cs="Times New Roman"/>
          <w:b w:val="0"/>
          <w:caps w:val="0"/>
          <w:kern w:val="0"/>
        </w:rPr>
        <w:commentReference w:id="498"/>
      </w:r>
    </w:p>
    <w:p w14:paraId="1E27508F" w14:textId="77777777" w:rsidR="00064442" w:rsidRDefault="00064442" w:rsidP="00064442">
      <w:pPr>
        <w:pStyle w:val="BodyText"/>
        <w:rPr>
          <w:ins w:id="499" w:author="Jüri" w:date="2013-03-12T16:29:00Z"/>
          <w:lang w:eastAsia="de-DE"/>
        </w:rPr>
      </w:pPr>
      <w:r>
        <w:rPr>
          <w:lang w:eastAsia="de-DE"/>
        </w:rPr>
        <w:t xml:space="preserve">Blah about operational applications of decision support tools in </w:t>
      </w:r>
      <w:proofErr w:type="spellStart"/>
      <w:r>
        <w:rPr>
          <w:lang w:eastAsia="de-DE"/>
        </w:rPr>
        <w:t>vts</w:t>
      </w:r>
      <w:proofErr w:type="spellEnd"/>
    </w:p>
    <w:p w14:paraId="654A4474" w14:textId="77777777" w:rsidR="009A5171" w:rsidRDefault="009A5171" w:rsidP="00193316">
      <w:pPr>
        <w:rPr>
          <w:ins w:id="500" w:author="Jüri" w:date="2013-03-12T16:29:00Z"/>
        </w:rPr>
      </w:pPr>
      <w:ins w:id="501" w:author="Jüri" w:date="2013-03-12T16:29:00Z">
        <w:r w:rsidRPr="00671259">
          <w:t>On the contrary, some more generic tools or basic warning systems, such as CPA or TCPA, are permanently estimated and should warn the VTS</w:t>
        </w:r>
        <w:r>
          <w:t xml:space="preserve"> Personnel </w:t>
        </w:r>
        <w:r w:rsidRPr="00671259">
          <w:t>if the vessels courses closes within the predefined limits.</w:t>
        </w:r>
      </w:ins>
    </w:p>
    <w:p w14:paraId="6D31136B" w14:textId="77777777" w:rsidR="009A5171" w:rsidRPr="00064442" w:rsidRDefault="009A5171" w:rsidP="00064442">
      <w:pPr>
        <w:pStyle w:val="BodyText"/>
        <w:rPr>
          <w:lang w:eastAsia="de-DE"/>
        </w:rPr>
      </w:pPr>
    </w:p>
    <w:p w14:paraId="0EC2E4B0" w14:textId="77777777" w:rsidR="00CB2E4E" w:rsidRDefault="00CB2E4E" w:rsidP="00CB2E4E">
      <w:pPr>
        <w:pStyle w:val="Heading2"/>
        <w:rPr>
          <w:lang w:eastAsia="de-DE"/>
        </w:rPr>
      </w:pPr>
      <w:bookmarkStart w:id="502" w:name="_Toc334606504"/>
      <w:r>
        <w:rPr>
          <w:lang w:eastAsia="de-DE"/>
        </w:rPr>
        <w:t>CPA/TCPA</w:t>
      </w:r>
      <w:bookmarkEnd w:id="502"/>
    </w:p>
    <w:p w14:paraId="65CBEE4E" w14:textId="77777777" w:rsidR="00264D67" w:rsidRDefault="00264D67" w:rsidP="00CB2E4E">
      <w:pPr>
        <w:pStyle w:val="BodyText"/>
        <w:rPr>
          <w:ins w:id="503" w:author="Jüri" w:date="2013-03-12T17:12:00Z"/>
          <w:lang w:eastAsia="de-DE"/>
        </w:rPr>
      </w:pPr>
      <w:ins w:id="504" w:author="Jüri" w:date="2013-03-12T17:12:00Z">
        <w:r w:rsidRPr="00671259">
          <w:t xml:space="preserve">Some of these tools may be classified as critical risk assessment tools because they reflect the risk of collision or </w:t>
        </w:r>
      </w:ins>
      <w:ins w:id="505" w:author="Jüri" w:date="2013-03-13T16:25:00Z">
        <w:r w:rsidR="00C12A58" w:rsidRPr="00671259">
          <w:t>groundings;</w:t>
        </w:r>
      </w:ins>
      <w:ins w:id="506" w:author="Jüri" w:date="2013-03-12T17:12:00Z">
        <w:r w:rsidRPr="00671259">
          <w:t xml:space="preserve"> those are for instance CPA, TCPA, </w:t>
        </w:r>
      </w:ins>
      <w:ins w:id="507" w:author="Jüri" w:date="2013-03-13T16:25:00Z">
        <w:r w:rsidR="00C12A58" w:rsidRPr="00671259">
          <w:t>and grounding</w:t>
        </w:r>
      </w:ins>
      <w:ins w:id="508" w:author="Jüri" w:date="2013-03-12T17:12:00Z">
        <w:r w:rsidRPr="00671259">
          <w:t xml:space="preserve"> </w:t>
        </w:r>
        <w:r>
          <w:t>alarm</w:t>
        </w:r>
        <w:r w:rsidRPr="00671259">
          <w:t>. Other decision support tools are not so critical because they are linked to local regulations or recommendations</w:t>
        </w:r>
      </w:ins>
      <w:ins w:id="509" w:author="Jüri" w:date="2013-03-13T16:25:00Z">
        <w:r w:rsidR="00C12A58">
          <w:t>.</w:t>
        </w:r>
      </w:ins>
    </w:p>
    <w:p w14:paraId="5B821348" w14:textId="77777777" w:rsidR="00264D67" w:rsidRDefault="00264D67" w:rsidP="00CB2E4E">
      <w:pPr>
        <w:pStyle w:val="BodyText"/>
        <w:rPr>
          <w:ins w:id="510" w:author="Jüri" w:date="2013-03-12T17:12:00Z"/>
          <w:lang w:eastAsia="de-DE"/>
        </w:rPr>
      </w:pPr>
    </w:p>
    <w:p w14:paraId="282A8F0B" w14:textId="77777777" w:rsidR="00CB2E4E" w:rsidRPr="003F1FDC" w:rsidRDefault="00CB2E4E" w:rsidP="00CB2E4E">
      <w:pPr>
        <w:pStyle w:val="BodyText"/>
        <w:rPr>
          <w:lang w:eastAsia="de-DE"/>
        </w:rPr>
      </w:pPr>
      <w:del w:id="511" w:author="Jüri" w:date="2013-03-12T17:12:00Z">
        <w:r w:rsidDel="00264D67">
          <w:rPr>
            <w:lang w:eastAsia="de-DE"/>
          </w:rPr>
          <w:delText>??</w:delText>
        </w:r>
      </w:del>
    </w:p>
    <w:p w14:paraId="03BE6354" w14:textId="77777777" w:rsidR="00CB2E4E" w:rsidRDefault="00CB2E4E" w:rsidP="00CB2E4E">
      <w:pPr>
        <w:pStyle w:val="Heading2"/>
        <w:rPr>
          <w:lang w:eastAsia="de-DE"/>
        </w:rPr>
      </w:pPr>
      <w:bookmarkStart w:id="512" w:name="_Toc334606505"/>
      <w:r>
        <w:rPr>
          <w:lang w:eastAsia="de-DE"/>
        </w:rPr>
        <w:t>Collision alerts</w:t>
      </w:r>
      <w:bookmarkEnd w:id="512"/>
    </w:p>
    <w:p w14:paraId="39F5482F" w14:textId="77777777" w:rsidR="00CB2E4E" w:rsidRPr="003F1FDC" w:rsidRDefault="00CB2E4E" w:rsidP="00CB2E4E">
      <w:pPr>
        <w:pStyle w:val="BodyText"/>
        <w:rPr>
          <w:lang w:eastAsia="de-DE"/>
        </w:rPr>
      </w:pPr>
      <w:r>
        <w:rPr>
          <w:lang w:eastAsia="de-DE"/>
        </w:rPr>
        <w:t>??</w:t>
      </w:r>
    </w:p>
    <w:p w14:paraId="11DF1588" w14:textId="77777777" w:rsidR="00CB2E4E" w:rsidRDefault="00CB2E4E" w:rsidP="00CB2E4E">
      <w:pPr>
        <w:pStyle w:val="Heading2"/>
        <w:rPr>
          <w:lang w:eastAsia="de-DE"/>
        </w:rPr>
      </w:pPr>
      <w:bookmarkStart w:id="513" w:name="_Toc334606506"/>
      <w:r>
        <w:rPr>
          <w:lang w:eastAsia="de-DE"/>
        </w:rPr>
        <w:t>Grounding alert</w:t>
      </w:r>
      <w:bookmarkEnd w:id="513"/>
    </w:p>
    <w:p w14:paraId="3649CFCF" w14:textId="77777777" w:rsidR="00CB2E4E" w:rsidRPr="003F1FDC" w:rsidRDefault="00CB2E4E" w:rsidP="00CB2E4E">
      <w:pPr>
        <w:pStyle w:val="BodyText"/>
        <w:rPr>
          <w:lang w:eastAsia="de-DE"/>
        </w:rPr>
      </w:pPr>
      <w:r>
        <w:rPr>
          <w:lang w:eastAsia="de-DE"/>
        </w:rPr>
        <w:t>??</w:t>
      </w:r>
    </w:p>
    <w:p w14:paraId="48B60407" w14:textId="77777777" w:rsidR="00CB2E4E" w:rsidRDefault="00030334" w:rsidP="00CB2E4E">
      <w:pPr>
        <w:pStyle w:val="Heading2"/>
        <w:rPr>
          <w:lang w:eastAsia="de-DE"/>
        </w:rPr>
      </w:pPr>
      <w:bookmarkStart w:id="514" w:name="_Toc334606507"/>
      <w:r>
        <w:rPr>
          <w:lang w:eastAsia="de-DE"/>
        </w:rPr>
        <w:t>Anchor watch</w:t>
      </w:r>
      <w:bookmarkEnd w:id="514"/>
    </w:p>
    <w:p w14:paraId="09C5537E" w14:textId="77777777" w:rsidR="00CB2E4E" w:rsidRPr="003F1FDC" w:rsidRDefault="00CB2E4E" w:rsidP="00CB2E4E">
      <w:pPr>
        <w:pStyle w:val="BodyText"/>
        <w:rPr>
          <w:lang w:eastAsia="de-DE"/>
        </w:rPr>
      </w:pPr>
      <w:r>
        <w:rPr>
          <w:lang w:eastAsia="de-DE"/>
        </w:rPr>
        <w:t>??</w:t>
      </w:r>
    </w:p>
    <w:p w14:paraId="7220BF2B" w14:textId="77777777" w:rsidR="00CB2E4E" w:rsidRDefault="00030334" w:rsidP="00CB2E4E">
      <w:pPr>
        <w:pStyle w:val="Heading2"/>
        <w:rPr>
          <w:lang w:eastAsia="de-DE"/>
        </w:rPr>
      </w:pPr>
      <w:bookmarkStart w:id="515" w:name="_Toc334606508"/>
      <w:r>
        <w:rPr>
          <w:lang w:eastAsia="de-DE"/>
        </w:rPr>
        <w:t>Area penetration</w:t>
      </w:r>
      <w:bookmarkEnd w:id="515"/>
    </w:p>
    <w:p w14:paraId="6D52CFE0" w14:textId="77777777" w:rsidR="00CB2E4E" w:rsidRPr="003F1FDC" w:rsidRDefault="00CB2E4E" w:rsidP="00CB2E4E">
      <w:pPr>
        <w:pStyle w:val="BodyText"/>
        <w:rPr>
          <w:lang w:eastAsia="de-DE"/>
        </w:rPr>
      </w:pPr>
      <w:r>
        <w:rPr>
          <w:lang w:eastAsia="de-DE"/>
        </w:rPr>
        <w:t>??</w:t>
      </w:r>
    </w:p>
    <w:p w14:paraId="1CFDBCF0" w14:textId="77777777" w:rsidR="005F5A52" w:rsidRDefault="005F5A52" w:rsidP="00030334">
      <w:pPr>
        <w:pStyle w:val="Heading2"/>
        <w:rPr>
          <w:lang w:eastAsia="de-DE"/>
        </w:rPr>
      </w:pPr>
      <w:bookmarkStart w:id="516" w:name="_Toc334606509"/>
      <w:r>
        <w:rPr>
          <w:lang w:eastAsia="de-DE"/>
        </w:rPr>
        <w:t>Critical Waypoint Monitoring</w:t>
      </w:r>
      <w:bookmarkEnd w:id="516"/>
    </w:p>
    <w:p w14:paraId="4D4600B4" w14:textId="77777777" w:rsidR="005F5A52" w:rsidRPr="005F5A52" w:rsidRDefault="005F5A52" w:rsidP="005F5A52">
      <w:pPr>
        <w:pStyle w:val="BodyText"/>
        <w:rPr>
          <w:lang w:eastAsia="de-DE"/>
        </w:rPr>
      </w:pPr>
    </w:p>
    <w:p w14:paraId="1195D81A" w14:textId="77777777" w:rsidR="00030334" w:rsidRDefault="00030334" w:rsidP="00030334">
      <w:pPr>
        <w:pStyle w:val="Heading2"/>
        <w:rPr>
          <w:lang w:eastAsia="de-DE"/>
        </w:rPr>
      </w:pPr>
      <w:bookmarkStart w:id="517" w:name="_Toc334606510"/>
      <w:r>
        <w:rPr>
          <w:lang w:eastAsia="de-DE"/>
        </w:rPr>
        <w:t>Speeding</w:t>
      </w:r>
      <w:bookmarkEnd w:id="517"/>
    </w:p>
    <w:p w14:paraId="3C9027B3" w14:textId="77777777" w:rsidR="00030334" w:rsidRPr="003F1FDC" w:rsidRDefault="00030334" w:rsidP="00030334">
      <w:pPr>
        <w:pStyle w:val="BodyText"/>
        <w:rPr>
          <w:lang w:eastAsia="de-DE"/>
        </w:rPr>
      </w:pPr>
      <w:r>
        <w:rPr>
          <w:lang w:eastAsia="de-DE"/>
        </w:rPr>
        <w:t>??</w:t>
      </w:r>
    </w:p>
    <w:p w14:paraId="014FD818" w14:textId="77777777" w:rsidR="00030334" w:rsidRDefault="00030334" w:rsidP="00030334">
      <w:pPr>
        <w:pStyle w:val="Heading2"/>
        <w:rPr>
          <w:lang w:eastAsia="de-DE"/>
        </w:rPr>
      </w:pPr>
      <w:bookmarkStart w:id="518" w:name="_Toc334606511"/>
      <w:r>
        <w:rPr>
          <w:lang w:eastAsia="de-DE"/>
        </w:rPr>
        <w:t>Route adherence</w:t>
      </w:r>
      <w:bookmarkEnd w:id="518"/>
    </w:p>
    <w:p w14:paraId="6F21D0EE" w14:textId="77777777" w:rsidR="00030334" w:rsidRPr="003F1FDC" w:rsidRDefault="00030334" w:rsidP="00030334">
      <w:pPr>
        <w:pStyle w:val="BodyText"/>
        <w:rPr>
          <w:lang w:eastAsia="de-DE"/>
        </w:rPr>
      </w:pPr>
      <w:r>
        <w:rPr>
          <w:lang w:eastAsia="de-DE"/>
        </w:rPr>
        <w:t>??</w:t>
      </w:r>
    </w:p>
    <w:p w14:paraId="7F592DD9" w14:textId="77777777" w:rsidR="00030334" w:rsidRDefault="00030334" w:rsidP="00030334">
      <w:pPr>
        <w:pStyle w:val="Heading2"/>
        <w:rPr>
          <w:lang w:eastAsia="de-DE"/>
        </w:rPr>
      </w:pPr>
      <w:bookmarkStart w:id="519" w:name="_Toc334606512"/>
      <w:r>
        <w:rPr>
          <w:lang w:eastAsia="de-DE"/>
        </w:rPr>
        <w:t>Analysis and prediction</w:t>
      </w:r>
      <w:bookmarkEnd w:id="519"/>
    </w:p>
    <w:p w14:paraId="1B40DF16" w14:textId="77777777" w:rsidR="00030334" w:rsidRPr="003F1FDC" w:rsidRDefault="00030334" w:rsidP="00030334">
      <w:pPr>
        <w:pStyle w:val="BodyText"/>
        <w:rPr>
          <w:lang w:eastAsia="de-DE"/>
        </w:rPr>
      </w:pPr>
      <w:r>
        <w:rPr>
          <w:lang w:eastAsia="de-DE"/>
        </w:rPr>
        <w:t>??</w:t>
      </w:r>
    </w:p>
    <w:p w14:paraId="22BB0F35" w14:textId="77777777" w:rsidR="00030334" w:rsidRDefault="00030334" w:rsidP="00030334">
      <w:pPr>
        <w:pStyle w:val="Heading2"/>
        <w:rPr>
          <w:lang w:eastAsia="de-DE"/>
        </w:rPr>
      </w:pPr>
      <w:bookmarkStart w:id="520" w:name="_Toc334606513"/>
      <w:r>
        <w:rPr>
          <w:lang w:eastAsia="de-DE"/>
        </w:rPr>
        <w:t>Path time and track prediction</w:t>
      </w:r>
      <w:bookmarkEnd w:id="520"/>
    </w:p>
    <w:p w14:paraId="7D433147" w14:textId="77777777" w:rsidR="00030334" w:rsidRPr="003F1FDC" w:rsidRDefault="00030334" w:rsidP="00030334">
      <w:pPr>
        <w:pStyle w:val="BodyText"/>
        <w:rPr>
          <w:lang w:eastAsia="de-DE"/>
        </w:rPr>
      </w:pPr>
      <w:r>
        <w:rPr>
          <w:lang w:eastAsia="de-DE"/>
        </w:rPr>
        <w:t>??</w:t>
      </w:r>
    </w:p>
    <w:p w14:paraId="15C66682" w14:textId="77777777" w:rsidR="00CB2E4E" w:rsidRDefault="00030334" w:rsidP="00CB2E4E">
      <w:pPr>
        <w:pStyle w:val="Heading2"/>
        <w:rPr>
          <w:lang w:eastAsia="de-DE"/>
        </w:rPr>
      </w:pPr>
      <w:bookmarkStart w:id="521" w:name="_Toc334606514"/>
      <w:r>
        <w:rPr>
          <w:lang w:eastAsia="de-DE"/>
        </w:rPr>
        <w:t>Damaged vessel management</w:t>
      </w:r>
      <w:bookmarkEnd w:id="521"/>
    </w:p>
    <w:p w14:paraId="77574A7C" w14:textId="77777777" w:rsidR="00CB2E4E" w:rsidRPr="003F1FDC" w:rsidRDefault="00CB2E4E" w:rsidP="00CB2E4E">
      <w:pPr>
        <w:pStyle w:val="BodyText"/>
        <w:rPr>
          <w:lang w:eastAsia="de-DE"/>
        </w:rPr>
      </w:pPr>
      <w:r>
        <w:rPr>
          <w:lang w:eastAsia="de-DE"/>
        </w:rPr>
        <w:t>??</w:t>
      </w:r>
    </w:p>
    <w:p w14:paraId="6AD17F44" w14:textId="77777777" w:rsidR="00030334" w:rsidRDefault="00030334" w:rsidP="00030334">
      <w:pPr>
        <w:pStyle w:val="Heading2"/>
        <w:rPr>
          <w:lang w:eastAsia="de-DE"/>
        </w:rPr>
      </w:pPr>
      <w:bookmarkStart w:id="522" w:name="_Toc334606515"/>
      <w:r>
        <w:rPr>
          <w:lang w:eastAsia="de-DE"/>
        </w:rPr>
        <w:t>Under keel clearance</w:t>
      </w:r>
      <w:bookmarkEnd w:id="522"/>
    </w:p>
    <w:p w14:paraId="020C363D" w14:textId="77777777" w:rsidR="00030334" w:rsidRPr="003F1FDC" w:rsidRDefault="00030334" w:rsidP="00030334">
      <w:pPr>
        <w:pStyle w:val="BodyText"/>
        <w:rPr>
          <w:lang w:eastAsia="de-DE"/>
        </w:rPr>
      </w:pPr>
      <w:r>
        <w:rPr>
          <w:lang w:eastAsia="de-DE"/>
        </w:rPr>
        <w:t>??</w:t>
      </w:r>
    </w:p>
    <w:p w14:paraId="2989703E" w14:textId="77777777" w:rsidR="00030334" w:rsidRDefault="00030334" w:rsidP="00030334">
      <w:pPr>
        <w:pStyle w:val="Heading2"/>
        <w:rPr>
          <w:lang w:eastAsia="de-DE"/>
        </w:rPr>
      </w:pPr>
      <w:bookmarkStart w:id="523" w:name="_Toc334606516"/>
      <w:r>
        <w:rPr>
          <w:lang w:eastAsia="de-DE"/>
        </w:rPr>
        <w:t>Air draught clearance</w:t>
      </w:r>
      <w:bookmarkEnd w:id="523"/>
    </w:p>
    <w:p w14:paraId="18A3C934" w14:textId="77777777" w:rsidR="00030334" w:rsidRPr="003F1FDC" w:rsidRDefault="00030334" w:rsidP="00030334">
      <w:pPr>
        <w:pStyle w:val="BodyText"/>
        <w:rPr>
          <w:lang w:eastAsia="de-DE"/>
        </w:rPr>
      </w:pPr>
      <w:r>
        <w:rPr>
          <w:lang w:eastAsia="de-DE"/>
        </w:rPr>
        <w:t>??</w:t>
      </w:r>
    </w:p>
    <w:p w14:paraId="5E6A8FBA" w14:textId="77777777" w:rsidR="009E3CA2" w:rsidRPr="009E3CA2" w:rsidRDefault="00C9701A" w:rsidP="009E3CA2">
      <w:pPr>
        <w:pStyle w:val="Heading2"/>
        <w:rPr>
          <w:lang w:eastAsia="de-DE"/>
        </w:rPr>
      </w:pPr>
      <w:bookmarkStart w:id="524" w:name="_Toc334606517"/>
      <w:r>
        <w:rPr>
          <w:lang w:eastAsia="de-DE"/>
        </w:rPr>
        <w:t>Bridge/locks status</w:t>
      </w:r>
      <w:bookmarkEnd w:id="524"/>
    </w:p>
    <w:p w14:paraId="3918C97B" w14:textId="77777777" w:rsidR="00030334" w:rsidRDefault="00030334" w:rsidP="00030334">
      <w:pPr>
        <w:pStyle w:val="BodyText"/>
        <w:rPr>
          <w:lang w:eastAsia="de-DE"/>
        </w:rPr>
      </w:pPr>
      <w:r>
        <w:rPr>
          <w:lang w:eastAsia="de-DE"/>
        </w:rPr>
        <w:t>??</w:t>
      </w:r>
    </w:p>
    <w:p w14:paraId="06F657A4" w14:textId="77777777" w:rsidR="009E3CA2" w:rsidRDefault="009E3CA2" w:rsidP="009E3CA2">
      <w:pPr>
        <w:pStyle w:val="Heading2"/>
        <w:rPr>
          <w:lang w:eastAsia="de-DE"/>
        </w:rPr>
      </w:pPr>
      <w:r>
        <w:rPr>
          <w:lang w:eastAsia="de-DE"/>
        </w:rPr>
        <w:lastRenderedPageBreak/>
        <w:t>Space and slot management</w:t>
      </w:r>
      <w:bookmarkStart w:id="525" w:name="_Toc334606518"/>
    </w:p>
    <w:p w14:paraId="338CEDE5" w14:textId="77777777" w:rsidR="009E3CA2" w:rsidRPr="009E3CA2" w:rsidRDefault="009E3CA2" w:rsidP="009E3CA2">
      <w:pPr>
        <w:pStyle w:val="BodyText"/>
        <w:rPr>
          <w:lang w:eastAsia="de-DE"/>
        </w:rPr>
      </w:pPr>
      <w:r>
        <w:rPr>
          <w:lang w:eastAsia="de-DE"/>
        </w:rPr>
        <w:t>??</w:t>
      </w:r>
    </w:p>
    <w:p w14:paraId="408F3053" w14:textId="77777777" w:rsidR="00064442" w:rsidRPr="00371BEF" w:rsidRDefault="00064442" w:rsidP="009E3CA2">
      <w:pPr>
        <w:pStyle w:val="BodyText"/>
      </w:pPr>
      <w:r>
        <w:t>Management and Planning</w:t>
      </w:r>
      <w:bookmarkEnd w:id="525"/>
    </w:p>
    <w:p w14:paraId="503DBA97" w14:textId="77777777" w:rsidR="00064442" w:rsidRPr="003F1FDC" w:rsidRDefault="00064442" w:rsidP="00030334">
      <w:pPr>
        <w:pStyle w:val="BodyText"/>
        <w:rPr>
          <w:lang w:eastAsia="de-DE"/>
        </w:rPr>
      </w:pPr>
      <w:r>
        <w:rPr>
          <w:lang w:eastAsia="de-DE"/>
        </w:rPr>
        <w:t xml:space="preserve">Blah about management and planning applications of decision support tools in </w:t>
      </w:r>
      <w:proofErr w:type="spellStart"/>
      <w:r>
        <w:rPr>
          <w:lang w:eastAsia="de-DE"/>
        </w:rPr>
        <w:t>vts</w:t>
      </w:r>
      <w:proofErr w:type="spellEnd"/>
    </w:p>
    <w:p w14:paraId="6B2C15E9" w14:textId="77777777" w:rsidR="00030334" w:rsidRDefault="00C9701A" w:rsidP="00030334">
      <w:pPr>
        <w:pStyle w:val="Heading2"/>
        <w:rPr>
          <w:lang w:eastAsia="de-DE"/>
        </w:rPr>
      </w:pPr>
      <w:bookmarkStart w:id="526" w:name="_Toc334606519"/>
      <w:r>
        <w:rPr>
          <w:lang w:eastAsia="de-DE"/>
        </w:rPr>
        <w:t>Traffic analysis</w:t>
      </w:r>
      <w:bookmarkEnd w:id="526"/>
    </w:p>
    <w:p w14:paraId="15516A6F" w14:textId="77777777" w:rsidR="00030334" w:rsidRPr="003F1FDC" w:rsidRDefault="00030334" w:rsidP="00030334">
      <w:pPr>
        <w:pStyle w:val="BodyText"/>
        <w:rPr>
          <w:lang w:eastAsia="de-DE"/>
        </w:rPr>
      </w:pPr>
      <w:r>
        <w:rPr>
          <w:lang w:eastAsia="de-DE"/>
        </w:rPr>
        <w:t>??</w:t>
      </w:r>
    </w:p>
    <w:p w14:paraId="6F6CCF41" w14:textId="77777777" w:rsidR="00030334" w:rsidRDefault="00064442" w:rsidP="00030334">
      <w:pPr>
        <w:pStyle w:val="Heading2"/>
        <w:rPr>
          <w:lang w:eastAsia="de-DE"/>
        </w:rPr>
      </w:pPr>
      <w:bookmarkStart w:id="527" w:name="_Toc334606520"/>
      <w:r>
        <w:rPr>
          <w:lang w:eastAsia="de-DE"/>
        </w:rPr>
        <w:t>?</w:t>
      </w:r>
      <w:bookmarkEnd w:id="527"/>
    </w:p>
    <w:p w14:paraId="3C57F3E3" w14:textId="77777777" w:rsidR="00030334" w:rsidRPr="003F1FDC" w:rsidRDefault="00030334" w:rsidP="00030334">
      <w:pPr>
        <w:pStyle w:val="BodyText"/>
        <w:rPr>
          <w:lang w:eastAsia="de-DE"/>
        </w:rPr>
      </w:pPr>
      <w:r>
        <w:rPr>
          <w:lang w:eastAsia="de-DE"/>
        </w:rPr>
        <w:t>??</w:t>
      </w:r>
    </w:p>
    <w:p w14:paraId="15342E4C" w14:textId="77777777" w:rsidR="00030334" w:rsidRDefault="00064442" w:rsidP="00030334">
      <w:pPr>
        <w:pStyle w:val="Heading2"/>
        <w:rPr>
          <w:lang w:eastAsia="de-DE"/>
        </w:rPr>
      </w:pPr>
      <w:bookmarkStart w:id="528" w:name="_Toc334606521"/>
      <w:r>
        <w:rPr>
          <w:lang w:eastAsia="de-DE"/>
        </w:rPr>
        <w:t>?</w:t>
      </w:r>
      <w:bookmarkEnd w:id="528"/>
    </w:p>
    <w:p w14:paraId="0DE0E37E" w14:textId="77777777" w:rsidR="00030334" w:rsidRPr="003F1FDC" w:rsidRDefault="00030334" w:rsidP="00030334">
      <w:pPr>
        <w:pStyle w:val="BodyText"/>
        <w:rPr>
          <w:lang w:eastAsia="de-DE"/>
        </w:rPr>
      </w:pPr>
      <w:r>
        <w:rPr>
          <w:lang w:eastAsia="de-DE"/>
        </w:rPr>
        <w:t>??</w:t>
      </w:r>
    </w:p>
    <w:p w14:paraId="07841000" w14:textId="77777777" w:rsidR="001A2B50" w:rsidRPr="00371BEF" w:rsidRDefault="001A2B50" w:rsidP="00371BEF">
      <w:pPr>
        <w:pStyle w:val="BodyText"/>
        <w:rPr>
          <w:lang w:eastAsia="de-DE"/>
        </w:rPr>
      </w:pPr>
      <w:r w:rsidRPr="00371BEF">
        <w:rPr>
          <w:lang w:eastAsia="de-DE"/>
        </w:rPr>
        <w:t>Body Text</w:t>
      </w:r>
    </w:p>
    <w:p w14:paraId="70667E74" w14:textId="77777777" w:rsidR="001A2B50" w:rsidRPr="00064442" w:rsidDel="00427BA5" w:rsidRDefault="001A2B50" w:rsidP="00A14A4B">
      <w:pPr>
        <w:pStyle w:val="Heading1"/>
        <w:rPr>
          <w:del w:id="529" w:author="Jüri" w:date="2013-03-12T15:26:00Z"/>
        </w:rPr>
      </w:pPr>
      <w:bookmarkStart w:id="530" w:name="_Toc334606522"/>
      <w:del w:id="531" w:author="Jüri" w:date="2013-03-12T15:26:00Z">
        <w:r w:rsidRPr="00064442" w:rsidDel="00427BA5">
          <w:delText>Conclusions</w:delText>
        </w:r>
        <w:bookmarkEnd w:id="530"/>
      </w:del>
    </w:p>
    <w:p w14:paraId="270E19A9" w14:textId="77777777" w:rsidR="001A2B50" w:rsidDel="00427BA5" w:rsidRDefault="001A2B50" w:rsidP="00371BEF">
      <w:pPr>
        <w:pStyle w:val="BodyText"/>
        <w:rPr>
          <w:del w:id="532" w:author="Jüri" w:date="2013-03-12T15:26:00Z"/>
          <w:lang w:eastAsia="de-DE"/>
        </w:rPr>
      </w:pPr>
      <w:del w:id="533" w:author="Jüri" w:date="2013-03-12T15:26:00Z">
        <w:r w:rsidRPr="00371BEF" w:rsidDel="00427BA5">
          <w:rPr>
            <w:lang w:eastAsia="de-DE"/>
          </w:rPr>
          <w:delText>Body text</w:delText>
        </w:r>
      </w:del>
    </w:p>
    <w:p w14:paraId="62FB2310" w14:textId="77777777" w:rsidR="001D6272" w:rsidRDefault="001D6272" w:rsidP="00371BEF">
      <w:pPr>
        <w:pStyle w:val="BodyText"/>
        <w:rPr>
          <w:ins w:id="534" w:author="Jüri" w:date="2013-03-12T15:26:00Z"/>
          <w:lang w:eastAsia="de-DE"/>
        </w:rPr>
      </w:pPr>
    </w:p>
    <w:p w14:paraId="577CFF44" w14:textId="77777777" w:rsidR="00EA247F" w:rsidRDefault="00427BA5" w:rsidP="00182386">
      <w:pPr>
        <w:pStyle w:val="Heading1"/>
        <w:tabs>
          <w:tab w:val="clear" w:pos="4679"/>
        </w:tabs>
        <w:ind w:left="1701"/>
      </w:pPr>
      <w:moveToRangeStart w:id="535" w:author="Jüri" w:date="2013-03-12T15:26:00Z" w:name="move350865294"/>
      <w:moveTo w:id="536" w:author="Jüri" w:date="2013-03-12T15:26:00Z">
        <w:r>
          <w:t>References</w:t>
        </w:r>
      </w:moveTo>
    </w:p>
    <w:p w14:paraId="7159C777" w14:textId="77777777" w:rsidR="00427BA5" w:rsidRDefault="00427BA5" w:rsidP="00427BA5">
      <w:pPr>
        <w:rPr>
          <w:lang w:eastAsia="de-DE"/>
        </w:rPr>
      </w:pPr>
      <w:moveTo w:id="537" w:author="Jüri" w:date="2013-03-12T15:26:00Z">
        <w:r w:rsidRPr="00671259">
          <w:rPr>
            <w:lang w:eastAsia="de-DE"/>
          </w:rPr>
          <w:t xml:space="preserve">The </w:t>
        </w:r>
        <w:r>
          <w:rPr>
            <w:lang w:eastAsia="de-DE"/>
          </w:rPr>
          <w:t xml:space="preserve">following primary references have been used in the production </w:t>
        </w:r>
        <w:r w:rsidRPr="00671259">
          <w:rPr>
            <w:lang w:eastAsia="de-DE"/>
          </w:rPr>
          <w:t xml:space="preserve">of this </w:t>
        </w:r>
        <w:r>
          <w:rPr>
            <w:lang w:eastAsia="de-DE"/>
          </w:rPr>
          <w:t>Guideline:</w:t>
        </w:r>
      </w:moveTo>
    </w:p>
    <w:p w14:paraId="1C46126C" w14:textId="77777777" w:rsidR="00427BA5" w:rsidRDefault="00427BA5" w:rsidP="00427BA5">
      <w:pPr>
        <w:pStyle w:val="ListParagraph"/>
        <w:numPr>
          <w:ilvl w:val="0"/>
          <w:numId w:val="43"/>
        </w:numPr>
        <w:rPr>
          <w:lang w:eastAsia="de-DE"/>
        </w:rPr>
      </w:pPr>
      <w:moveTo w:id="538" w:author="Jüri" w:date="2013-03-12T15:26:00Z">
        <w:r>
          <w:rPr>
            <w:lang w:eastAsia="de-DE"/>
          </w:rPr>
          <w:t>IALA VTS Manual</w:t>
        </w:r>
      </w:moveTo>
    </w:p>
    <w:p w14:paraId="473D8C2E" w14:textId="77777777" w:rsidR="00427BA5" w:rsidRDefault="00427BA5" w:rsidP="00427BA5">
      <w:pPr>
        <w:pStyle w:val="ListParagraph"/>
        <w:numPr>
          <w:ilvl w:val="0"/>
          <w:numId w:val="43"/>
        </w:numPr>
        <w:rPr>
          <w:lang w:eastAsia="de-DE"/>
        </w:rPr>
      </w:pPr>
      <w:moveTo w:id="539" w:author="Jüri" w:date="2013-03-12T15:26:00Z">
        <w:r>
          <w:rPr>
            <w:lang w:eastAsia="de-DE"/>
          </w:rPr>
          <w:t>IALA Recommendation V-128</w:t>
        </w:r>
      </w:moveTo>
    </w:p>
    <w:p w14:paraId="1F379D79" w14:textId="77777777" w:rsidR="00427BA5" w:rsidRDefault="00427BA5" w:rsidP="00427BA5">
      <w:pPr>
        <w:pStyle w:val="ListParagraph"/>
        <w:numPr>
          <w:ilvl w:val="0"/>
          <w:numId w:val="43"/>
        </w:numPr>
        <w:rPr>
          <w:lang w:eastAsia="de-DE"/>
        </w:rPr>
      </w:pPr>
      <w:moveTo w:id="540" w:author="Jüri" w:date="2013-03-12T15:26:00Z">
        <w:r>
          <w:rPr>
            <w:lang w:eastAsia="de-DE"/>
          </w:rPr>
          <w:t>IALA Guideline 1018</w:t>
        </w:r>
      </w:moveTo>
    </w:p>
    <w:p w14:paraId="33A0FFDA" w14:textId="77777777" w:rsidR="00427BA5" w:rsidRDefault="00427BA5" w:rsidP="00427BA5">
      <w:pPr>
        <w:pStyle w:val="ListParagraph"/>
        <w:numPr>
          <w:ilvl w:val="0"/>
          <w:numId w:val="43"/>
        </w:numPr>
        <w:rPr>
          <w:lang w:eastAsia="de-DE"/>
        </w:rPr>
      </w:pPr>
      <w:moveTo w:id="541" w:author="Jüri" w:date="2013-03-12T15:26:00Z">
        <w:r w:rsidRPr="00914770">
          <w:rPr>
            <w:i/>
            <w:lang w:eastAsia="de-DE"/>
          </w:rPr>
          <w:t>Add others</w:t>
        </w:r>
        <w:r>
          <w:rPr>
            <w:lang w:eastAsia="de-DE"/>
          </w:rPr>
          <w:t>.</w:t>
        </w:r>
      </w:moveTo>
    </w:p>
    <w:p w14:paraId="42842051" w14:textId="77777777" w:rsidR="00427BA5" w:rsidRDefault="00427BA5" w:rsidP="00427BA5">
      <w:pPr>
        <w:rPr>
          <w:lang w:eastAsia="de-DE"/>
        </w:rPr>
      </w:pPr>
    </w:p>
    <w:moveToRangeEnd w:id="535"/>
    <w:p w14:paraId="61D8A043" w14:textId="77777777" w:rsidR="001D6272" w:rsidRDefault="001D6272" w:rsidP="00371BEF">
      <w:pPr>
        <w:pStyle w:val="BodyText"/>
        <w:rPr>
          <w:lang w:eastAsia="de-DE"/>
        </w:rPr>
      </w:pPr>
    </w:p>
    <w:p w14:paraId="4E890634" w14:textId="77777777" w:rsidR="001D6272" w:rsidRDefault="001D6272" w:rsidP="001D6272">
      <w:pPr>
        <w:pStyle w:val="BodyText"/>
        <w:jc w:val="center"/>
        <w:rPr>
          <w:lang w:eastAsia="de-DE"/>
        </w:rPr>
      </w:pPr>
    </w:p>
    <w:p w14:paraId="79BFC6E3" w14:textId="77777777" w:rsidR="001D6272" w:rsidRDefault="001D6272" w:rsidP="001D6272">
      <w:pPr>
        <w:pStyle w:val="Figure"/>
      </w:pPr>
      <w:bookmarkStart w:id="542" w:name="_Toc216488874"/>
      <w:r w:rsidRPr="00CB5860">
        <w:rPr>
          <w:highlight w:val="green"/>
        </w:rPr>
        <w:t>Title required</w:t>
      </w:r>
      <w:bookmarkEnd w:id="542"/>
    </w:p>
    <w:p w14:paraId="4D3DF60A" w14:textId="77777777" w:rsidR="001D6272" w:rsidRPr="00CB5860" w:rsidRDefault="001D6272" w:rsidP="001D6272">
      <w:pPr>
        <w:pStyle w:val="BodyText"/>
        <w:rPr>
          <w:lang w:eastAsia="en-GB"/>
        </w:rPr>
      </w:pPr>
      <w:r>
        <w:rPr>
          <w:lang w:eastAsia="en-GB"/>
        </w:rPr>
        <w:t>Figure titles come after the figures.  Graphics should, preferably be inserted at a text point and then centred.</w:t>
      </w:r>
    </w:p>
    <w:p w14:paraId="5D14B5F9" w14:textId="77777777" w:rsidR="001D6272" w:rsidRDefault="001D6272" w:rsidP="00371BEF">
      <w:pPr>
        <w:pStyle w:val="BodyText"/>
        <w:rPr>
          <w:lang w:eastAsia="de-DE"/>
        </w:rPr>
      </w:pPr>
    </w:p>
    <w:p w14:paraId="7E95F136" w14:textId="77777777" w:rsidR="001D6272" w:rsidRPr="00371BEF" w:rsidRDefault="001D6272" w:rsidP="001D6272">
      <w:pPr>
        <w:pStyle w:val="Table"/>
      </w:pPr>
      <w:bookmarkStart w:id="543" w:name="_Toc216488847"/>
      <w:r w:rsidRPr="00CB5860">
        <w:rPr>
          <w:highlight w:val="green"/>
        </w:rPr>
        <w:t>Title required</w:t>
      </w:r>
      <w:bookmarkEnd w:id="543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5"/>
      </w:tblGrid>
      <w:tr w:rsidR="001D6272" w:rsidRPr="00D3428B" w14:paraId="325ED83C" w14:textId="77777777" w:rsidTr="00EA37F7">
        <w:tc>
          <w:tcPr>
            <w:tcW w:w="1595" w:type="dxa"/>
            <w:vAlign w:val="center"/>
          </w:tcPr>
          <w:p w14:paraId="5953AA10" w14:textId="77777777"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14:paraId="79B014FB" w14:textId="77777777"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14:paraId="7321D3F9" w14:textId="77777777"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14:paraId="73CDDBC8" w14:textId="77777777"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14:paraId="3B759040" w14:textId="77777777"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14:paraId="282BC630" w14:textId="77777777"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</w:tr>
      <w:tr w:rsidR="001D6272" w:rsidRPr="00D3428B" w14:paraId="7F298615" w14:textId="77777777" w:rsidTr="00EA37F7">
        <w:tc>
          <w:tcPr>
            <w:tcW w:w="1595" w:type="dxa"/>
            <w:vAlign w:val="center"/>
          </w:tcPr>
          <w:p w14:paraId="7B9A437F" w14:textId="77777777"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14:paraId="681C46D6" w14:textId="77777777"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14:paraId="1FD66892" w14:textId="77777777"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14:paraId="7F7660EF" w14:textId="77777777"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14:paraId="7B719DFE" w14:textId="77777777"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14:paraId="50C70C23" w14:textId="77777777"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</w:tr>
      <w:tr w:rsidR="001D6272" w:rsidRPr="00D3428B" w14:paraId="17D04A37" w14:textId="77777777" w:rsidTr="00EA37F7">
        <w:tc>
          <w:tcPr>
            <w:tcW w:w="1595" w:type="dxa"/>
            <w:vAlign w:val="center"/>
          </w:tcPr>
          <w:p w14:paraId="7709DEFE" w14:textId="77777777"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14:paraId="50BCB0C8" w14:textId="77777777"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14:paraId="71D6C1E5" w14:textId="77777777"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14:paraId="56D954D8" w14:textId="77777777"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14:paraId="6A98B69C" w14:textId="77777777"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14:paraId="7FA27E32" w14:textId="77777777"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</w:tr>
      <w:tr w:rsidR="001D6272" w:rsidRPr="00D3428B" w14:paraId="29FD1B25" w14:textId="77777777" w:rsidTr="00EA37F7">
        <w:tc>
          <w:tcPr>
            <w:tcW w:w="1595" w:type="dxa"/>
            <w:vAlign w:val="center"/>
          </w:tcPr>
          <w:p w14:paraId="2CBBD1CF" w14:textId="77777777"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14:paraId="3C6CC405" w14:textId="77777777"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14:paraId="33A8DB25" w14:textId="77777777"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14:paraId="6FEBE06C" w14:textId="77777777"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14:paraId="470D8219" w14:textId="77777777"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14:paraId="6C44E474" w14:textId="77777777"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</w:tr>
    </w:tbl>
    <w:p w14:paraId="6E072E95" w14:textId="77777777" w:rsidR="001D6272" w:rsidRPr="00371BEF" w:rsidRDefault="001D6272" w:rsidP="001D6272">
      <w:pPr>
        <w:pStyle w:val="BodyText"/>
        <w:rPr>
          <w:lang w:eastAsia="en-GB"/>
        </w:rPr>
      </w:pPr>
      <w:r w:rsidRPr="00371BEF">
        <w:rPr>
          <w:lang w:eastAsia="en-GB"/>
        </w:rPr>
        <w:t>Note.  Titles of Tables go above them</w:t>
      </w:r>
      <w:r>
        <w:rPr>
          <w:lang w:eastAsia="en-GB"/>
        </w:rPr>
        <w:t>.</w:t>
      </w:r>
      <w:r w:rsidRPr="00371BEF">
        <w:rPr>
          <w:lang w:eastAsia="en-GB"/>
        </w:rPr>
        <w:t xml:space="preserve">  This example has font size 10 with 3 pt above and below text and with the text centred vertically</w:t>
      </w:r>
    </w:p>
    <w:p w14:paraId="249309A9" w14:textId="77777777" w:rsidR="001D6272" w:rsidRPr="00371BEF" w:rsidRDefault="001D6272" w:rsidP="00371BEF">
      <w:pPr>
        <w:pStyle w:val="BodyText"/>
        <w:rPr>
          <w:lang w:eastAsia="de-DE"/>
        </w:rPr>
      </w:pPr>
    </w:p>
    <w:p w14:paraId="37E651DE" w14:textId="77777777" w:rsidR="001A2B50" w:rsidRPr="00371BEF" w:rsidRDefault="001A2B50" w:rsidP="001A2B50">
      <w:pPr>
        <w:rPr>
          <w:lang w:eastAsia="de-DE"/>
        </w:rPr>
      </w:pPr>
    </w:p>
    <w:p w14:paraId="19DF7157" w14:textId="77777777" w:rsidR="006427BF" w:rsidRPr="00371BEF" w:rsidRDefault="001A2B50" w:rsidP="00C70EFE">
      <w:pPr>
        <w:pStyle w:val="Annex"/>
      </w:pPr>
      <w:r w:rsidRPr="00371BEF">
        <w:br w:type="page"/>
      </w:r>
      <w:bookmarkStart w:id="544" w:name="_Toc334606523"/>
      <w:r w:rsidR="00064442">
        <w:lastRenderedPageBreak/>
        <w:t>Example decision support tools</w:t>
      </w:r>
      <w:bookmarkEnd w:id="544"/>
    </w:p>
    <w:p w14:paraId="2C0BD938" w14:textId="77777777" w:rsidR="00986D5A" w:rsidRPr="00952FA5" w:rsidRDefault="00F155DC" w:rsidP="00986D5A">
      <w:pPr>
        <w:pStyle w:val="BodyText"/>
      </w:pPr>
      <w:r w:rsidRPr="00952FA5">
        <w:t>Guidelines should have Annexes.  Appendices are attached to Annexes.</w:t>
      </w:r>
    </w:p>
    <w:p w14:paraId="5D98FF2D" w14:textId="77777777" w:rsidR="00DC1CA6" w:rsidRPr="00952FA5" w:rsidRDefault="00F710A0" w:rsidP="00F710A0">
      <w:pPr>
        <w:pStyle w:val="AnnexHeading1"/>
      </w:pPr>
      <w:r w:rsidRPr="00952FA5">
        <w:t>ANNEX HEAD1</w:t>
      </w:r>
    </w:p>
    <w:p w14:paraId="51824646" w14:textId="77777777" w:rsidR="00F155DC" w:rsidRPr="00952FA5" w:rsidRDefault="00F710A0" w:rsidP="00986D5A">
      <w:pPr>
        <w:pStyle w:val="BodyText"/>
      </w:pPr>
      <w:r w:rsidRPr="00952FA5">
        <w:rPr>
          <w:lang w:eastAsia="de-DE"/>
        </w:rPr>
        <w:t>Body T</w:t>
      </w:r>
      <w:r w:rsidR="00A21909" w:rsidRPr="00952FA5">
        <w:rPr>
          <w:lang w:eastAsia="de-DE"/>
        </w:rPr>
        <w:t>ext</w:t>
      </w:r>
    </w:p>
    <w:p w14:paraId="0DCEDEF9" w14:textId="77777777" w:rsidR="00986D5A" w:rsidRPr="00952FA5" w:rsidRDefault="00986D5A" w:rsidP="00986D5A">
      <w:pPr>
        <w:pStyle w:val="BodyText"/>
      </w:pPr>
      <w:r w:rsidRPr="00952FA5">
        <w:t xml:space="preserve">To restart the </w:t>
      </w:r>
      <w:r w:rsidR="00F710A0" w:rsidRPr="00952FA5">
        <w:t xml:space="preserve">Annex Heading </w:t>
      </w:r>
      <w:r w:rsidRPr="00952FA5">
        <w:t>numbering at 1:</w:t>
      </w:r>
    </w:p>
    <w:p w14:paraId="544CAD61" w14:textId="77777777" w:rsidR="00986D5A" w:rsidRPr="00952FA5" w:rsidRDefault="00986D5A" w:rsidP="00986D5A">
      <w:pPr>
        <w:pStyle w:val="Bullet1"/>
      </w:pPr>
      <w:r w:rsidRPr="00952FA5">
        <w:t>Office 2003, go to Format / Bullets and Numbering / Restart numbering (lower left in the box)</w:t>
      </w:r>
    </w:p>
    <w:p w14:paraId="1CA4418D" w14:textId="77777777" w:rsidR="00986D5A" w:rsidRPr="00952FA5" w:rsidRDefault="00986D5A" w:rsidP="00986D5A">
      <w:pPr>
        <w:pStyle w:val="Bullet1"/>
      </w:pPr>
      <w:r w:rsidRPr="00952FA5">
        <w:t>Office 2007, go to down arrow next to Numbering icon and select Set Numbering Value</w:t>
      </w:r>
    </w:p>
    <w:p w14:paraId="6473737F" w14:textId="77777777" w:rsidR="00A21909" w:rsidRPr="00371BEF" w:rsidRDefault="00F710A0" w:rsidP="00F710A0">
      <w:pPr>
        <w:pStyle w:val="AnnexHeading2"/>
      </w:pPr>
      <w:r>
        <w:t>Annex Head</w:t>
      </w:r>
      <w:r w:rsidR="00A41A5C">
        <w:t>ing</w:t>
      </w:r>
      <w:r w:rsidR="00A21909" w:rsidRPr="00371BEF">
        <w:t xml:space="preserve"> 2</w:t>
      </w:r>
    </w:p>
    <w:p w14:paraId="3C22AE99" w14:textId="77777777" w:rsidR="00A21909" w:rsidRPr="00371BEF" w:rsidRDefault="00A21909" w:rsidP="00A21909">
      <w:pPr>
        <w:rPr>
          <w:lang w:eastAsia="de-DE"/>
        </w:rPr>
      </w:pPr>
      <w:r w:rsidRPr="00371BEF">
        <w:rPr>
          <w:lang w:eastAsia="de-DE"/>
        </w:rPr>
        <w:t>Body text</w:t>
      </w:r>
    </w:p>
    <w:p w14:paraId="1990E6CC" w14:textId="77777777" w:rsidR="00A21909" w:rsidRPr="00371BEF" w:rsidRDefault="00F710A0" w:rsidP="001D5DFD">
      <w:pPr>
        <w:pStyle w:val="AnnexHeading3"/>
      </w:pPr>
      <w:r>
        <w:t>Annex Heading</w:t>
      </w:r>
      <w:r w:rsidR="00A21909" w:rsidRPr="00371BEF">
        <w:t xml:space="preserve"> 3</w:t>
      </w:r>
    </w:p>
    <w:p w14:paraId="66F2D0F6" w14:textId="77777777" w:rsidR="00A21909" w:rsidRPr="00371BEF" w:rsidRDefault="00A14A4B" w:rsidP="00032948">
      <w:pPr>
        <w:pStyle w:val="BodyTextIndent"/>
      </w:pPr>
      <w:r>
        <w:t>Body T</w:t>
      </w:r>
      <w:r w:rsidR="00A21909" w:rsidRPr="00371BEF">
        <w:t xml:space="preserve">ext </w:t>
      </w:r>
      <w:r>
        <w:t>I</w:t>
      </w:r>
      <w:r w:rsidR="00A21909" w:rsidRPr="00371BEF">
        <w:t>ndent</w:t>
      </w:r>
    </w:p>
    <w:p w14:paraId="0C4757B2" w14:textId="77777777" w:rsidR="00A21909" w:rsidRPr="00371BEF" w:rsidRDefault="00A41A5C" w:rsidP="00F710A0">
      <w:pPr>
        <w:pStyle w:val="AnnexHeading4"/>
      </w:pPr>
      <w:r>
        <w:t xml:space="preserve">Annex </w:t>
      </w:r>
      <w:r w:rsidR="00A21909" w:rsidRPr="00371BEF">
        <w:t>Heading 4</w:t>
      </w:r>
    </w:p>
    <w:p w14:paraId="27FBF17A" w14:textId="77777777" w:rsidR="00A21909" w:rsidRDefault="00A14A4B" w:rsidP="00032948">
      <w:pPr>
        <w:pStyle w:val="BodyTextIndent2"/>
      </w:pPr>
      <w:r>
        <w:t>Body Text I</w:t>
      </w:r>
      <w:r w:rsidR="00A21909" w:rsidRPr="00371BEF">
        <w:t>ndent 2</w:t>
      </w:r>
    </w:p>
    <w:p w14:paraId="076B9670" w14:textId="77777777" w:rsidR="00F155DC" w:rsidRDefault="00F155DC" w:rsidP="00F155DC">
      <w:pPr>
        <w:pStyle w:val="Appendix"/>
      </w:pPr>
      <w:r>
        <w:br w:type="page"/>
      </w:r>
      <w:bookmarkStart w:id="545" w:name="_Toc334606524"/>
      <w:r w:rsidRPr="00F155DC">
        <w:lastRenderedPageBreak/>
        <w:t>Appendix title</w:t>
      </w:r>
      <w:bookmarkEnd w:id="545"/>
    </w:p>
    <w:p w14:paraId="4576F43E" w14:textId="77777777" w:rsidR="00F155DC" w:rsidRDefault="00DD6174" w:rsidP="008F5390">
      <w:pPr>
        <w:pStyle w:val="AppendixHeading1"/>
      </w:pPr>
      <w:r>
        <w:t xml:space="preserve">APPENDIX </w:t>
      </w:r>
      <w:r w:rsidR="00F155DC">
        <w:t>Heading 1</w:t>
      </w:r>
    </w:p>
    <w:p w14:paraId="7F84D925" w14:textId="77777777" w:rsidR="00F155DC" w:rsidRDefault="00F155DC" w:rsidP="00F155DC">
      <w:r w:rsidRPr="008F5390">
        <w:rPr>
          <w:rStyle w:val="BodyTextChar"/>
        </w:rPr>
        <w:t>Followed by Body Tex</w:t>
      </w:r>
      <w:r>
        <w:t>t</w:t>
      </w:r>
    </w:p>
    <w:p w14:paraId="268B4C7D" w14:textId="77777777" w:rsidR="008F5390" w:rsidRDefault="00DD6174" w:rsidP="00A44622">
      <w:pPr>
        <w:pStyle w:val="AppendixHeading2"/>
      </w:pPr>
      <w:r>
        <w:t>Appendix Heading 2</w:t>
      </w:r>
    </w:p>
    <w:p w14:paraId="49022E8D" w14:textId="77777777" w:rsidR="00DD6174" w:rsidRDefault="00032948" w:rsidP="00032948">
      <w:pPr>
        <w:pStyle w:val="BodyText"/>
      </w:pPr>
      <w:r w:rsidRPr="00032948">
        <w:t>Followed by Body Tex</w:t>
      </w:r>
      <w:r>
        <w:t>t</w:t>
      </w:r>
    </w:p>
    <w:p w14:paraId="73C0BA93" w14:textId="77777777" w:rsidR="00032948" w:rsidRDefault="00032948" w:rsidP="002F7535">
      <w:pPr>
        <w:pStyle w:val="AppendixHeading3"/>
      </w:pPr>
      <w:r>
        <w:t>Appendix Heading 3</w:t>
      </w:r>
    </w:p>
    <w:p w14:paraId="43C2940F" w14:textId="77777777" w:rsidR="00A44622" w:rsidRDefault="00A44622" w:rsidP="00A44622">
      <w:pPr>
        <w:pStyle w:val="BodyTextIndent"/>
      </w:pPr>
      <w:r>
        <w:t>Followed by Body Text Indent</w:t>
      </w:r>
    </w:p>
    <w:sectPr w:rsidR="00A44622" w:rsidSect="00A163D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418" w:header="567" w:footer="567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53" w:author="Steve Guest" w:date="2013-03-13T15:56:00Z" w:initials="SG">
    <w:p w14:paraId="1557C952" w14:textId="77777777" w:rsidR="00182386" w:rsidRPr="00130F4E" w:rsidRDefault="00182386">
      <w:pPr>
        <w:pStyle w:val="CommentText"/>
        <w:rPr>
          <w:sz w:val="16"/>
          <w:szCs w:val="16"/>
        </w:rPr>
      </w:pPr>
      <w:r>
        <w:rPr>
          <w:rStyle w:val="CommentReference"/>
        </w:rPr>
        <w:annotationRef/>
      </w:r>
      <w:r>
        <w:rPr>
          <w:rStyle w:val="CommentReference"/>
        </w:rPr>
        <w:t>I’m not sure it adds anything to the document but maybe we should explain why the guideline has been produced.</w:t>
      </w:r>
    </w:p>
  </w:comment>
  <w:comment w:id="56" w:author="Steve Guest" w:date="2013-03-13T15:56:00Z" w:initials="SG">
    <w:p w14:paraId="63D30A5B" w14:textId="77777777" w:rsidR="00182386" w:rsidRDefault="00182386">
      <w:pPr>
        <w:pStyle w:val="CommentText"/>
      </w:pPr>
      <w:r>
        <w:rPr>
          <w:rStyle w:val="CommentReference"/>
        </w:rPr>
        <w:annotationRef/>
      </w:r>
      <w:r>
        <w:t>Kerry has some reference material to add. This needs to be rock-solid. Maritime Accident Investigation/FSI – Jean Charles</w:t>
      </w:r>
    </w:p>
  </w:comment>
  <w:comment w:id="60" w:author="Steve Guest" w:date="2013-03-13T15:56:00Z" w:initials="SG">
    <w:p w14:paraId="32412E69" w14:textId="77777777" w:rsidR="00182386" w:rsidRPr="00374DBE" w:rsidRDefault="00182386" w:rsidP="00396FE8">
      <w:pPr>
        <w:pStyle w:val="CommentText"/>
        <w:rPr>
          <w:rFonts w:cs="Arial"/>
          <w:szCs w:val="22"/>
        </w:rPr>
      </w:pPr>
      <w:r>
        <w:rPr>
          <w:rStyle w:val="CommentReference"/>
        </w:rPr>
        <w:annotationRef/>
      </w:r>
      <w:r w:rsidRPr="00374DBE">
        <w:rPr>
          <w:rFonts w:cs="Arial"/>
          <w:szCs w:val="22"/>
        </w:rPr>
        <w:t xml:space="preserve">Speak </w:t>
      </w:r>
      <w:r w:rsidRPr="009E7564">
        <w:rPr>
          <w:rFonts w:cs="Arial"/>
          <w:szCs w:val="22"/>
        </w:rPr>
        <w:t xml:space="preserve">to </w:t>
      </w:r>
      <w:proofErr w:type="spellStart"/>
      <w:r w:rsidRPr="009E7564">
        <w:rPr>
          <w:rFonts w:cs="Arial"/>
          <w:color w:val="000000"/>
          <w:szCs w:val="22"/>
          <w:shd w:val="clear" w:color="auto" w:fill="D6D6D6"/>
        </w:rPr>
        <w:t>Tuomas</w:t>
      </w:r>
      <w:proofErr w:type="spellEnd"/>
      <w:r w:rsidRPr="009E7564">
        <w:rPr>
          <w:rFonts w:cs="Arial"/>
          <w:color w:val="000000"/>
          <w:szCs w:val="22"/>
          <w:shd w:val="clear" w:color="auto" w:fill="D6D6D6"/>
        </w:rPr>
        <w:t xml:space="preserve"> </w:t>
      </w:r>
      <w:proofErr w:type="spellStart"/>
      <w:r w:rsidRPr="009E7564">
        <w:rPr>
          <w:rFonts w:cs="Arial"/>
          <w:color w:val="000000"/>
          <w:szCs w:val="22"/>
          <w:shd w:val="clear" w:color="auto" w:fill="D6D6D6"/>
        </w:rPr>
        <w:t>Martikainen</w:t>
      </w:r>
      <w:proofErr w:type="spellEnd"/>
      <w:r w:rsidRPr="009E7564">
        <w:rPr>
          <w:rFonts w:cs="Arial"/>
          <w:color w:val="000000"/>
          <w:szCs w:val="22"/>
          <w:shd w:val="clear" w:color="auto" w:fill="D6D6D6"/>
        </w:rPr>
        <w:t xml:space="preserve">, FTA and </w:t>
      </w:r>
      <w:proofErr w:type="spellStart"/>
      <w:r w:rsidRPr="009E7564">
        <w:rPr>
          <w:rFonts w:cs="Arial"/>
          <w:color w:val="000000"/>
          <w:szCs w:val="22"/>
          <w:shd w:val="clear" w:color="auto" w:fill="D6D6D6"/>
        </w:rPr>
        <w:t>Romain</w:t>
      </w:r>
      <w:proofErr w:type="spellEnd"/>
      <w:r w:rsidRPr="009E7564">
        <w:rPr>
          <w:rFonts w:cs="Arial"/>
          <w:color w:val="000000"/>
          <w:szCs w:val="22"/>
          <w:shd w:val="clear" w:color="auto" w:fill="D6D6D6"/>
        </w:rPr>
        <w:t xml:space="preserve"> </w:t>
      </w:r>
      <w:proofErr w:type="spellStart"/>
      <w:r w:rsidRPr="009E7564">
        <w:rPr>
          <w:rFonts w:cs="Arial"/>
          <w:color w:val="000000"/>
          <w:szCs w:val="22"/>
          <w:shd w:val="clear" w:color="auto" w:fill="D6D6D6"/>
        </w:rPr>
        <w:t>Gallen</w:t>
      </w:r>
      <w:proofErr w:type="spellEnd"/>
      <w:r w:rsidRPr="009E7564">
        <w:rPr>
          <w:rFonts w:cs="Arial"/>
          <w:color w:val="000000"/>
          <w:szCs w:val="22"/>
          <w:shd w:val="clear" w:color="auto" w:fill="D6D6D6"/>
        </w:rPr>
        <w:t>, CETMEF about their presentations</w:t>
      </w:r>
    </w:p>
  </w:comment>
  <w:comment w:id="61" w:author="Steve Guest" w:date="2013-03-13T15:56:00Z" w:initials="SG">
    <w:p w14:paraId="099E3476" w14:textId="77777777" w:rsidR="00182386" w:rsidRDefault="00182386" w:rsidP="00396FE8">
      <w:pPr>
        <w:pStyle w:val="CommentText"/>
      </w:pPr>
      <w:r>
        <w:rPr>
          <w:rStyle w:val="CommentReference"/>
        </w:rPr>
        <w:annotationRef/>
      </w:r>
      <w:r>
        <w:t>Add any new recommendation(s) that come out of the Symposium?</w:t>
      </w:r>
    </w:p>
  </w:comment>
  <w:comment w:id="76" w:author="Steve Guest" w:date="2013-03-13T15:56:00Z" w:initials="SG">
    <w:p w14:paraId="154F3CD4" w14:textId="77777777" w:rsidR="00182386" w:rsidRDefault="00182386">
      <w:pPr>
        <w:pStyle w:val="CommentText"/>
      </w:pPr>
      <w:r>
        <w:rPr>
          <w:rStyle w:val="CommentReference"/>
        </w:rPr>
        <w:annotationRef/>
      </w:r>
      <w:r>
        <w:t>Just VTSO or more broad?</w:t>
      </w:r>
    </w:p>
  </w:comment>
  <w:comment w:id="101" w:author="WJB" w:date="2013-03-13T15:56:00Z" w:initials="W">
    <w:p w14:paraId="1BDD6011" w14:textId="77777777" w:rsidR="00182386" w:rsidRDefault="00182386">
      <w:pPr>
        <w:pStyle w:val="CommentText"/>
      </w:pPr>
      <w:r>
        <w:rPr>
          <w:rStyle w:val="CommentReference"/>
        </w:rPr>
        <w:annotationRef/>
      </w:r>
      <w:r>
        <w:t>Concern expressed over lowering the workload.  Consider how this wording may be changed.</w:t>
      </w:r>
    </w:p>
  </w:comment>
  <w:comment w:id="97" w:author="Steve Guest" w:date="2013-03-13T15:56:00Z" w:initials="SG">
    <w:p w14:paraId="16BB37DB" w14:textId="77777777" w:rsidR="00182386" w:rsidRDefault="00182386" w:rsidP="00396FE8">
      <w:pPr>
        <w:pStyle w:val="CommentText"/>
      </w:pPr>
      <w:r>
        <w:rPr>
          <w:rStyle w:val="CommentReference"/>
        </w:rPr>
        <w:annotationRef/>
      </w:r>
      <w:r>
        <w:t xml:space="preserve">Quote from IALA V-128. Is this OK or is it too limiting i.e. does it exclude </w:t>
      </w:r>
      <w:proofErr w:type="spellStart"/>
      <w:r>
        <w:t>Enviro</w:t>
      </w:r>
      <w:proofErr w:type="spellEnd"/>
      <w:r>
        <w:t xml:space="preserve"> protection, SAR, </w:t>
      </w:r>
      <w:proofErr w:type="spellStart"/>
      <w:r>
        <w:t>etc</w:t>
      </w:r>
      <w:proofErr w:type="spellEnd"/>
      <w:r>
        <w:t>?</w:t>
      </w:r>
    </w:p>
  </w:comment>
  <w:comment w:id="104" w:author="Steve Guest" w:date="2013-03-13T15:56:00Z" w:initials="SG">
    <w:p w14:paraId="275A9192" w14:textId="77777777" w:rsidR="00182386" w:rsidRDefault="00182386">
      <w:pPr>
        <w:pStyle w:val="CommentText"/>
      </w:pPr>
      <w:r>
        <w:rPr>
          <w:rStyle w:val="CommentReference"/>
        </w:rPr>
        <w:annotationRef/>
      </w:r>
      <w:r>
        <w:t>Does everybody agree? This is pretty fundamental.</w:t>
      </w:r>
    </w:p>
  </w:comment>
  <w:comment w:id="136" w:author="Jüri" w:date="2013-03-13T15:56:00Z" w:initials="J">
    <w:p w14:paraId="588F4CAE" w14:textId="77777777" w:rsidR="00182386" w:rsidRDefault="00182386">
      <w:pPr>
        <w:pStyle w:val="CommentText"/>
      </w:pPr>
      <w:r>
        <w:rPr>
          <w:rStyle w:val="CommentReference"/>
        </w:rPr>
        <w:annotationRef/>
      </w:r>
      <w:r>
        <w:t>Acronyms to be reviewed.</w:t>
      </w:r>
    </w:p>
  </w:comment>
  <w:comment w:id="183" w:author="Steve Guest" w:date="2013-03-13T15:56:00Z" w:initials="SG">
    <w:p w14:paraId="0C7D835C" w14:textId="77777777" w:rsidR="00182386" w:rsidRDefault="00182386" w:rsidP="00305A95">
      <w:pPr>
        <w:pStyle w:val="CommentText"/>
      </w:pPr>
      <w:r>
        <w:rPr>
          <w:rStyle w:val="CommentReference"/>
        </w:rPr>
        <w:annotationRef/>
      </w:r>
      <w:r>
        <w:t>IALA Dictionary needs to be updated</w:t>
      </w:r>
    </w:p>
  </w:comment>
  <w:comment w:id="257" w:author="Steve Guest" w:date="2013-03-13T15:56:00Z" w:initials="SG">
    <w:p w14:paraId="46251339" w14:textId="77777777" w:rsidR="00182386" w:rsidRDefault="00182386">
      <w:pPr>
        <w:pStyle w:val="CommentText"/>
      </w:pPr>
      <w:r>
        <w:rPr>
          <w:rStyle w:val="CommentReference"/>
        </w:rPr>
        <w:annotationRef/>
      </w:r>
      <w:r>
        <w:t>IALA Dictionary needs to be updated</w:t>
      </w:r>
    </w:p>
  </w:comment>
  <w:comment w:id="261" w:author="Steve Guest" w:date="2013-03-13T15:56:00Z" w:initials="SG">
    <w:p w14:paraId="175F5165" w14:textId="77777777" w:rsidR="00182386" w:rsidRDefault="00182386">
      <w:pPr>
        <w:pStyle w:val="CommentText"/>
      </w:pPr>
      <w:r>
        <w:rPr>
          <w:rStyle w:val="CommentReference"/>
        </w:rPr>
        <w:annotationRef/>
      </w:r>
      <w:r>
        <w:t>Definition taken from Wiki and edited for VTS – not great! Do we have a better one? Nothing in IALA dictionary</w:t>
      </w:r>
    </w:p>
  </w:comment>
  <w:comment w:id="262" w:author="WJB" w:date="2013-03-13T15:56:00Z" w:initials="W">
    <w:p w14:paraId="3EC24172" w14:textId="77777777" w:rsidR="00182386" w:rsidRDefault="00182386">
      <w:pPr>
        <w:pStyle w:val="CommentText"/>
      </w:pPr>
      <w:r>
        <w:rPr>
          <w:rStyle w:val="CommentReference"/>
        </w:rPr>
        <w:annotationRef/>
      </w:r>
      <w:r>
        <w:t>Rephrase this as a definition.</w:t>
      </w:r>
    </w:p>
  </w:comment>
  <w:comment w:id="331" w:author="Steve Guest" w:date="2013-03-13T15:56:00Z" w:initials="SG">
    <w:p w14:paraId="3D557D45" w14:textId="77777777" w:rsidR="00182386" w:rsidRDefault="00182386">
      <w:pPr>
        <w:pStyle w:val="CommentText"/>
      </w:pPr>
      <w:r>
        <w:rPr>
          <w:rStyle w:val="CommentReference"/>
        </w:rPr>
        <w:annotationRef/>
      </w:r>
      <w:r>
        <w:t>Check latest reference</w:t>
      </w:r>
    </w:p>
  </w:comment>
  <w:comment w:id="339" w:author="Jüri" w:date="2013-03-13T15:56:00Z" w:initials="J">
    <w:p w14:paraId="13B38527" w14:textId="77777777" w:rsidR="00C23E2D" w:rsidRDefault="00C23E2D">
      <w:pPr>
        <w:pStyle w:val="CommentText"/>
      </w:pPr>
      <w:r>
        <w:rPr>
          <w:rStyle w:val="CommentReference"/>
        </w:rPr>
        <w:annotationRef/>
      </w:r>
      <w:r>
        <w:t>To be developed.</w:t>
      </w:r>
    </w:p>
  </w:comment>
  <w:comment w:id="488" w:author="Jüri" w:date="2013-03-13T15:56:00Z" w:initials="J">
    <w:p w14:paraId="6907EEC6" w14:textId="77777777" w:rsidR="00B90D81" w:rsidRDefault="00B90D81">
      <w:pPr>
        <w:pStyle w:val="CommentText"/>
      </w:pPr>
      <w:r>
        <w:rPr>
          <w:rStyle w:val="CommentReference"/>
        </w:rPr>
        <w:annotationRef/>
      </w:r>
      <w:r w:rsidR="00135DA1">
        <w:t>Task stopped 13.03.2013</w:t>
      </w:r>
      <w:r>
        <w:t xml:space="preserve"> at VTS36.</w:t>
      </w:r>
    </w:p>
  </w:comment>
  <w:comment w:id="498" w:author="WJB" w:date="2013-03-13T15:56:00Z" w:initials="W">
    <w:p w14:paraId="70601850" w14:textId="77777777" w:rsidR="00182386" w:rsidRDefault="00182386">
      <w:pPr>
        <w:pStyle w:val="CommentText"/>
      </w:pPr>
      <w:r>
        <w:rPr>
          <w:rStyle w:val="CommentReference"/>
        </w:rPr>
        <w:annotationRef/>
      </w:r>
      <w:r>
        <w:t>Not necessarily a comprehensive list – should somehow be noted.</w:t>
      </w:r>
    </w:p>
  </w:comment>
</w:comment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9E80B4" w14:textId="77777777" w:rsidR="003C788F" w:rsidRDefault="003C788F" w:rsidP="009E1230">
      <w:r>
        <w:separator/>
      </w:r>
    </w:p>
  </w:endnote>
  <w:endnote w:type="continuationSeparator" w:id="0">
    <w:p w14:paraId="36AA1472" w14:textId="77777777" w:rsidR="003C788F" w:rsidRDefault="003C788F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93F33E" w14:textId="77777777" w:rsidR="007B4D0D" w:rsidRDefault="007B4D0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5D66DB" w14:textId="77777777" w:rsidR="00182386" w:rsidRPr="008136BC" w:rsidRDefault="00182386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Pr="008136BC">
      <w:rPr>
        <w:lang w:val="en-US"/>
      </w:rPr>
      <w:fldChar w:fldCharType="separate"/>
    </w:r>
    <w:r w:rsidR="007B4D0D">
      <w:rPr>
        <w:noProof/>
        <w:lang w:val="en-US"/>
      </w:rPr>
      <w:t>11</w:t>
    </w:r>
    <w:r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Pr="008136BC">
      <w:rPr>
        <w:lang w:val="en-US"/>
      </w:rPr>
      <w:fldChar w:fldCharType="separate"/>
    </w:r>
    <w:r w:rsidR="007B4D0D">
      <w:rPr>
        <w:noProof/>
        <w:lang w:val="en-US"/>
      </w:rPr>
      <w:t>11</w:t>
    </w:r>
    <w:r w:rsidRPr="008136BC">
      <w:rPr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9BD123" w14:textId="77777777" w:rsidR="007B4D0D" w:rsidRDefault="007B4D0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D843F8" w14:textId="77777777" w:rsidR="003C788F" w:rsidRDefault="003C788F" w:rsidP="009E1230">
      <w:r>
        <w:separator/>
      </w:r>
    </w:p>
  </w:footnote>
  <w:footnote w:type="continuationSeparator" w:id="0">
    <w:p w14:paraId="1BC40F03" w14:textId="77777777" w:rsidR="003C788F" w:rsidRDefault="003C788F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47780" w14:textId="77777777" w:rsidR="007B4D0D" w:rsidRDefault="007B4D0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BDEAC6" w14:textId="77777777" w:rsidR="00182386" w:rsidRPr="00C378FC" w:rsidRDefault="00182386" w:rsidP="008136BC">
    <w:pPr>
      <w:jc w:val="center"/>
      <w:rPr>
        <w:rFonts w:cs="Arial"/>
        <w:sz w:val="20"/>
        <w:szCs w:val="20"/>
        <w:highlight w:val="yellow"/>
      </w:rPr>
    </w:pPr>
    <w:r w:rsidRPr="00C378FC">
      <w:rPr>
        <w:rFonts w:cs="Arial"/>
        <w:sz w:val="20"/>
        <w:szCs w:val="20"/>
        <w:highlight w:val="yellow"/>
      </w:rPr>
      <w:t xml:space="preserve">Guideline #### – </w:t>
    </w:r>
    <w:r w:rsidRPr="00C378FC">
      <w:rPr>
        <w:sz w:val="20"/>
        <w:szCs w:val="20"/>
      </w:rPr>
      <w:t>Use of decision support tools in VTS</w:t>
    </w:r>
  </w:p>
  <w:p w14:paraId="43E4982E" w14:textId="77777777" w:rsidR="00182386" w:rsidRDefault="00182386" w:rsidP="008136BC">
    <w:pPr>
      <w:pBdr>
        <w:bottom w:val="single" w:sz="4" w:space="1" w:color="auto"/>
      </w:pBdr>
      <w:jc w:val="center"/>
    </w:pPr>
    <w:r>
      <w:rPr>
        <w:rFonts w:cs="Arial"/>
        <w:sz w:val="20"/>
        <w:highlight w:val="yellow"/>
      </w:rPr>
      <w:t xml:space="preserve">Date Issued - Revised </w:t>
    </w:r>
    <w:r w:rsidRPr="008136BC">
      <w:rPr>
        <w:rFonts w:cs="Arial"/>
        <w:sz w:val="20"/>
        <w:highlight w:val="yellow"/>
      </w:rPr>
      <w:t>[date – as required]</w:t>
    </w:r>
  </w:p>
  <w:p w14:paraId="33AEE5EB" w14:textId="77777777" w:rsidR="00182386" w:rsidRDefault="00182386">
    <w:pPr>
      <w:rPr>
        <w:sz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8EE5" w14:textId="6CA78BF4" w:rsidR="000B5E3A" w:rsidRDefault="000B5E3A" w:rsidP="00C70EFE">
    <w:pPr>
      <w:pStyle w:val="Header"/>
      <w:jc w:val="right"/>
    </w:pPr>
    <w:r>
      <w:t>VTS37</w:t>
    </w:r>
    <w:ins w:id="546" w:author="Office 2004 Test Drive User" w:date="2013-08-09T10:03:00Z">
      <w:r w:rsidR="007B4D0D">
        <w:t>-</w:t>
      </w:r>
    </w:ins>
    <w:del w:id="547" w:author="Office 2004 Test Drive User" w:date="2013-08-09T10:04:00Z">
      <w:r w:rsidDel="007B4D0D">
        <w:delText>/</w:delText>
      </w:r>
    </w:del>
    <w:r>
      <w:t>8.8</w:t>
    </w:r>
    <w:del w:id="548" w:author="Office 2004 Test Drive User" w:date="2013-08-09T10:04:00Z">
      <w:r w:rsidDel="007B4D0D">
        <w:delText>/9</w:delText>
      </w:r>
    </w:del>
    <w:bookmarkStart w:id="549" w:name="_GoBack"/>
    <w:bookmarkEnd w:id="549"/>
  </w:p>
  <w:p w14:paraId="4B8DBC62" w14:textId="77777777" w:rsidR="00182386" w:rsidRDefault="000B5E3A" w:rsidP="00C70EFE">
    <w:pPr>
      <w:pStyle w:val="Header"/>
      <w:jc w:val="right"/>
    </w:pPr>
    <w:r>
      <w:t xml:space="preserve">Formerly </w:t>
    </w:r>
    <w:r w:rsidR="00182386">
      <w:t>VTS36/12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222FC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EB80C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0FAD0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0FE6D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CCC68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ECC66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05E20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A96F3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0BD52BE7"/>
    <w:multiLevelType w:val="multilevel"/>
    <w:tmpl w:val="DF5A0F9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Restart w:val="1"/>
      <w:lvlText w:val="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2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4679"/>
        </w:tabs>
        <w:ind w:left="4679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1D9D3AFB"/>
    <w:multiLevelType w:val="hybridMultilevel"/>
    <w:tmpl w:val="F12E0DA2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A7384B"/>
    <w:multiLevelType w:val="multilevel"/>
    <w:tmpl w:val="AC06EAF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6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C1A6D6B"/>
    <w:multiLevelType w:val="hybridMultilevel"/>
    <w:tmpl w:val="DFD484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20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D9934F4"/>
    <w:multiLevelType w:val="hybridMultilevel"/>
    <w:tmpl w:val="7F8A76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DD6889"/>
    <w:multiLevelType w:val="hybridMultilevel"/>
    <w:tmpl w:val="65305A3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numFmt w:val="bullet"/>
      <w:lvlText w:val="•"/>
      <w:lvlJc w:val="left"/>
      <w:pPr>
        <w:ind w:left="2520" w:hanging="720"/>
      </w:pPr>
      <w:rPr>
        <w:rFonts w:ascii="Arial" w:eastAsia="SimSun" w:hAnsi="Arial" w:cs="Arial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25">
    <w:nsid w:val="5AC92237"/>
    <w:multiLevelType w:val="hybridMultilevel"/>
    <w:tmpl w:val="A1E8D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585238"/>
    <w:multiLevelType w:val="multilevel"/>
    <w:tmpl w:val="B36CBCB2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8">
    <w:nsid w:val="6DAF1B95"/>
    <w:multiLevelType w:val="hybridMultilevel"/>
    <w:tmpl w:val="B2F4E7A6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9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9"/>
  </w:num>
  <w:num w:numId="4">
    <w:abstractNumId w:val="16"/>
  </w:num>
  <w:num w:numId="5">
    <w:abstractNumId w:val="20"/>
  </w:num>
  <w:num w:numId="6">
    <w:abstractNumId w:val="10"/>
  </w:num>
  <w:num w:numId="7">
    <w:abstractNumId w:val="29"/>
  </w:num>
  <w:num w:numId="8">
    <w:abstractNumId w:val="19"/>
  </w:num>
  <w:num w:numId="9">
    <w:abstractNumId w:val="27"/>
  </w:num>
  <w:num w:numId="10">
    <w:abstractNumId w:val="12"/>
  </w:num>
  <w:num w:numId="11">
    <w:abstractNumId w:val="30"/>
  </w:num>
  <w:num w:numId="12">
    <w:abstractNumId w:val="24"/>
  </w:num>
  <w:num w:numId="13">
    <w:abstractNumId w:val="8"/>
  </w:num>
  <w:num w:numId="14">
    <w:abstractNumId w:val="14"/>
  </w:num>
  <w:num w:numId="15">
    <w:abstractNumId w:val="22"/>
  </w:num>
  <w:num w:numId="16">
    <w:abstractNumId w:val="12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 w:numId="34">
    <w:abstractNumId w:val="11"/>
  </w:num>
  <w:num w:numId="35">
    <w:abstractNumId w:val="15"/>
  </w:num>
  <w:num w:numId="36">
    <w:abstractNumId w:val="17"/>
  </w:num>
  <w:num w:numId="37">
    <w:abstractNumId w:val="17"/>
  </w:num>
  <w:num w:numId="38">
    <w:abstractNumId w:val="17"/>
  </w:num>
  <w:num w:numId="39">
    <w:abstractNumId w:val="12"/>
  </w:num>
  <w:num w:numId="40">
    <w:abstractNumId w:val="26"/>
  </w:num>
  <w:num w:numId="41">
    <w:abstractNumId w:val="25"/>
  </w:num>
  <w:num w:numId="42">
    <w:abstractNumId w:val="21"/>
  </w:num>
  <w:num w:numId="43">
    <w:abstractNumId w:val="18"/>
  </w:num>
  <w:num w:numId="44">
    <w:abstractNumId w:val="13"/>
  </w:num>
  <w:num w:numId="45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20"/>
  <w:hyphenationZone w:val="425"/>
  <w:clickAndTypeStyle w:val="BodyText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DBE"/>
    <w:rsid w:val="00030334"/>
    <w:rsid w:val="00032948"/>
    <w:rsid w:val="00035E66"/>
    <w:rsid w:val="000420D8"/>
    <w:rsid w:val="000448A8"/>
    <w:rsid w:val="00063EEB"/>
    <w:rsid w:val="00064442"/>
    <w:rsid w:val="00083D6F"/>
    <w:rsid w:val="000A6180"/>
    <w:rsid w:val="000B5E3A"/>
    <w:rsid w:val="000B629C"/>
    <w:rsid w:val="000C7ED4"/>
    <w:rsid w:val="000F2232"/>
    <w:rsid w:val="00107CDA"/>
    <w:rsid w:val="00130F4E"/>
    <w:rsid w:val="00135DA1"/>
    <w:rsid w:val="0015361E"/>
    <w:rsid w:val="00162C42"/>
    <w:rsid w:val="00182386"/>
    <w:rsid w:val="001834A8"/>
    <w:rsid w:val="0018656F"/>
    <w:rsid w:val="00190B2B"/>
    <w:rsid w:val="00193316"/>
    <w:rsid w:val="0019527D"/>
    <w:rsid w:val="0019744B"/>
    <w:rsid w:val="00197D3E"/>
    <w:rsid w:val="001A1756"/>
    <w:rsid w:val="001A2B50"/>
    <w:rsid w:val="001C5A30"/>
    <w:rsid w:val="001D3B7C"/>
    <w:rsid w:val="001D5DFD"/>
    <w:rsid w:val="001D6272"/>
    <w:rsid w:val="001F603C"/>
    <w:rsid w:val="00207DD1"/>
    <w:rsid w:val="00237307"/>
    <w:rsid w:val="00244044"/>
    <w:rsid w:val="00264D67"/>
    <w:rsid w:val="00277327"/>
    <w:rsid w:val="002835CE"/>
    <w:rsid w:val="002A6AAB"/>
    <w:rsid w:val="002B4786"/>
    <w:rsid w:val="002B4B73"/>
    <w:rsid w:val="002C7DF2"/>
    <w:rsid w:val="002D6AE7"/>
    <w:rsid w:val="002E7CE7"/>
    <w:rsid w:val="002F7535"/>
    <w:rsid w:val="00305A95"/>
    <w:rsid w:val="00312BC1"/>
    <w:rsid w:val="00317D7F"/>
    <w:rsid w:val="0032752D"/>
    <w:rsid w:val="0033641D"/>
    <w:rsid w:val="00337906"/>
    <w:rsid w:val="003443E0"/>
    <w:rsid w:val="00366642"/>
    <w:rsid w:val="00371BEF"/>
    <w:rsid w:val="00374DBE"/>
    <w:rsid w:val="0037551A"/>
    <w:rsid w:val="00376695"/>
    <w:rsid w:val="00380C7B"/>
    <w:rsid w:val="0039189E"/>
    <w:rsid w:val="00395D68"/>
    <w:rsid w:val="00395E60"/>
    <w:rsid w:val="00396FE8"/>
    <w:rsid w:val="003A2960"/>
    <w:rsid w:val="003A4769"/>
    <w:rsid w:val="003A7326"/>
    <w:rsid w:val="003C25A1"/>
    <w:rsid w:val="003C35EF"/>
    <w:rsid w:val="003C788F"/>
    <w:rsid w:val="003D20BF"/>
    <w:rsid w:val="003E1EA2"/>
    <w:rsid w:val="003F1FDC"/>
    <w:rsid w:val="003F23D2"/>
    <w:rsid w:val="00422E65"/>
    <w:rsid w:val="00427BA5"/>
    <w:rsid w:val="004448C4"/>
    <w:rsid w:val="004501D6"/>
    <w:rsid w:val="00453F94"/>
    <w:rsid w:val="00460028"/>
    <w:rsid w:val="0049540E"/>
    <w:rsid w:val="004A104C"/>
    <w:rsid w:val="004A3893"/>
    <w:rsid w:val="004C2F5C"/>
    <w:rsid w:val="004D4C96"/>
    <w:rsid w:val="004F17F7"/>
    <w:rsid w:val="004F72F9"/>
    <w:rsid w:val="0052391D"/>
    <w:rsid w:val="00564600"/>
    <w:rsid w:val="005729C4"/>
    <w:rsid w:val="005732DB"/>
    <w:rsid w:val="00582569"/>
    <w:rsid w:val="005A6C35"/>
    <w:rsid w:val="005C1481"/>
    <w:rsid w:val="005F5A52"/>
    <w:rsid w:val="00632734"/>
    <w:rsid w:val="00633A12"/>
    <w:rsid w:val="006367C7"/>
    <w:rsid w:val="006427BF"/>
    <w:rsid w:val="0065009A"/>
    <w:rsid w:val="00655287"/>
    <w:rsid w:val="00666C42"/>
    <w:rsid w:val="00672657"/>
    <w:rsid w:val="006D64F0"/>
    <w:rsid w:val="006F5BF7"/>
    <w:rsid w:val="00704966"/>
    <w:rsid w:val="00704C86"/>
    <w:rsid w:val="00705B22"/>
    <w:rsid w:val="00706091"/>
    <w:rsid w:val="007156C6"/>
    <w:rsid w:val="00721DBE"/>
    <w:rsid w:val="007367B0"/>
    <w:rsid w:val="007379A8"/>
    <w:rsid w:val="0075170E"/>
    <w:rsid w:val="00752173"/>
    <w:rsid w:val="00767FC6"/>
    <w:rsid w:val="00792EAB"/>
    <w:rsid w:val="007B4D0D"/>
    <w:rsid w:val="007E43BC"/>
    <w:rsid w:val="007E5374"/>
    <w:rsid w:val="007E69CD"/>
    <w:rsid w:val="007E7B2C"/>
    <w:rsid w:val="007F23B6"/>
    <w:rsid w:val="008136BC"/>
    <w:rsid w:val="00827E05"/>
    <w:rsid w:val="00857962"/>
    <w:rsid w:val="00863D8E"/>
    <w:rsid w:val="0087060C"/>
    <w:rsid w:val="00870A1B"/>
    <w:rsid w:val="0087112A"/>
    <w:rsid w:val="008C68EF"/>
    <w:rsid w:val="008D22B4"/>
    <w:rsid w:val="008D3E6A"/>
    <w:rsid w:val="008E2180"/>
    <w:rsid w:val="008F1074"/>
    <w:rsid w:val="008F5390"/>
    <w:rsid w:val="00914770"/>
    <w:rsid w:val="00921872"/>
    <w:rsid w:val="00922B53"/>
    <w:rsid w:val="00932AEE"/>
    <w:rsid w:val="009345C5"/>
    <w:rsid w:val="00934737"/>
    <w:rsid w:val="00941BD9"/>
    <w:rsid w:val="009426DC"/>
    <w:rsid w:val="00945CF5"/>
    <w:rsid w:val="009504E2"/>
    <w:rsid w:val="00952FA5"/>
    <w:rsid w:val="00956293"/>
    <w:rsid w:val="00983B71"/>
    <w:rsid w:val="00986D5A"/>
    <w:rsid w:val="009A2C02"/>
    <w:rsid w:val="009A5171"/>
    <w:rsid w:val="009B30D7"/>
    <w:rsid w:val="009B505D"/>
    <w:rsid w:val="009B54A0"/>
    <w:rsid w:val="009C22FA"/>
    <w:rsid w:val="009C293D"/>
    <w:rsid w:val="009C2D0C"/>
    <w:rsid w:val="009D215E"/>
    <w:rsid w:val="009E1230"/>
    <w:rsid w:val="009E2F87"/>
    <w:rsid w:val="009E3CA2"/>
    <w:rsid w:val="009E7564"/>
    <w:rsid w:val="00A02B80"/>
    <w:rsid w:val="00A07304"/>
    <w:rsid w:val="00A10C41"/>
    <w:rsid w:val="00A14A4B"/>
    <w:rsid w:val="00A163D8"/>
    <w:rsid w:val="00A21909"/>
    <w:rsid w:val="00A27A7A"/>
    <w:rsid w:val="00A41A5C"/>
    <w:rsid w:val="00A43C5C"/>
    <w:rsid w:val="00A44622"/>
    <w:rsid w:val="00A44C32"/>
    <w:rsid w:val="00A6234F"/>
    <w:rsid w:val="00A91A87"/>
    <w:rsid w:val="00A92E3B"/>
    <w:rsid w:val="00AA7267"/>
    <w:rsid w:val="00AB0DDC"/>
    <w:rsid w:val="00AB5CAB"/>
    <w:rsid w:val="00AC2C6D"/>
    <w:rsid w:val="00AC4586"/>
    <w:rsid w:val="00AC5F56"/>
    <w:rsid w:val="00AE5700"/>
    <w:rsid w:val="00AF615B"/>
    <w:rsid w:val="00B13F4A"/>
    <w:rsid w:val="00B43C65"/>
    <w:rsid w:val="00B534F2"/>
    <w:rsid w:val="00B6686E"/>
    <w:rsid w:val="00B66DC6"/>
    <w:rsid w:val="00B75C73"/>
    <w:rsid w:val="00B85D1B"/>
    <w:rsid w:val="00B90D81"/>
    <w:rsid w:val="00BA2BA2"/>
    <w:rsid w:val="00BD11AF"/>
    <w:rsid w:val="00BE1BEC"/>
    <w:rsid w:val="00BF1B19"/>
    <w:rsid w:val="00C12A58"/>
    <w:rsid w:val="00C23E2D"/>
    <w:rsid w:val="00C30443"/>
    <w:rsid w:val="00C31C05"/>
    <w:rsid w:val="00C378FC"/>
    <w:rsid w:val="00C50BD0"/>
    <w:rsid w:val="00C528B9"/>
    <w:rsid w:val="00C531DA"/>
    <w:rsid w:val="00C70EFE"/>
    <w:rsid w:val="00C75503"/>
    <w:rsid w:val="00C75842"/>
    <w:rsid w:val="00C92711"/>
    <w:rsid w:val="00C94066"/>
    <w:rsid w:val="00C9701A"/>
    <w:rsid w:val="00CB2E4E"/>
    <w:rsid w:val="00CB5315"/>
    <w:rsid w:val="00CB563F"/>
    <w:rsid w:val="00CB5860"/>
    <w:rsid w:val="00CC41D8"/>
    <w:rsid w:val="00CD7575"/>
    <w:rsid w:val="00D145F2"/>
    <w:rsid w:val="00D214D2"/>
    <w:rsid w:val="00D3428B"/>
    <w:rsid w:val="00D44680"/>
    <w:rsid w:val="00D50131"/>
    <w:rsid w:val="00D52150"/>
    <w:rsid w:val="00D847AD"/>
    <w:rsid w:val="00D86532"/>
    <w:rsid w:val="00D879DA"/>
    <w:rsid w:val="00DB585F"/>
    <w:rsid w:val="00DC1CA6"/>
    <w:rsid w:val="00DD6174"/>
    <w:rsid w:val="00DE7FF5"/>
    <w:rsid w:val="00E37CF6"/>
    <w:rsid w:val="00E42704"/>
    <w:rsid w:val="00E50A94"/>
    <w:rsid w:val="00E6310C"/>
    <w:rsid w:val="00E711D8"/>
    <w:rsid w:val="00E7550C"/>
    <w:rsid w:val="00E9274F"/>
    <w:rsid w:val="00E96B82"/>
    <w:rsid w:val="00EA247F"/>
    <w:rsid w:val="00EA37F7"/>
    <w:rsid w:val="00ED2684"/>
    <w:rsid w:val="00ED5C4E"/>
    <w:rsid w:val="00EE65AE"/>
    <w:rsid w:val="00F11318"/>
    <w:rsid w:val="00F1531A"/>
    <w:rsid w:val="00F155DC"/>
    <w:rsid w:val="00F279F3"/>
    <w:rsid w:val="00F27FB5"/>
    <w:rsid w:val="00F65DC2"/>
    <w:rsid w:val="00F70C1B"/>
    <w:rsid w:val="00F710A0"/>
    <w:rsid w:val="00F87F67"/>
    <w:rsid w:val="00FB02D4"/>
    <w:rsid w:val="00FB4C47"/>
    <w:rsid w:val="00FB5A77"/>
    <w:rsid w:val="00FE1FB7"/>
    <w:rsid w:val="00FE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35B41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622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39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3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3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39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3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3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3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3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3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autoRedefine/>
    <w:qFormat/>
    <w:rsid w:val="00C70EFE"/>
    <w:pPr>
      <w:numPr>
        <w:numId w:val="40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Heading1"/>
    <w:rsid w:val="00F155DC"/>
    <w:pPr>
      <w:numPr>
        <w:numId w:val="3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4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5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4A3893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qFormat/>
    <w:rsid w:val="004A3893"/>
    <w:pPr>
      <w:numPr>
        <w:numId w:val="6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7550C"/>
    <w:pPr>
      <w:numPr>
        <w:numId w:val="7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rsid w:val="00B534F2"/>
    <w:rPr>
      <w:i/>
      <w:iCs/>
    </w:rPr>
  </w:style>
  <w:style w:type="paragraph" w:customStyle="1" w:styleId="equation">
    <w:name w:val="equation"/>
    <w:basedOn w:val="Normal"/>
    <w:next w:val="BodyText"/>
    <w:rsid w:val="00B534F2"/>
    <w:pPr>
      <w:keepNext/>
      <w:numPr>
        <w:numId w:val="8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9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11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379A8"/>
    <w:pPr>
      <w:numPr>
        <w:ilvl w:val="1"/>
        <w:numId w:val="11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B534F2"/>
    <w:pPr>
      <w:numPr>
        <w:ilvl w:val="2"/>
        <w:numId w:val="12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3"/>
      </w:numPr>
    </w:pPr>
  </w:style>
  <w:style w:type="paragraph" w:styleId="NormalWeb">
    <w:name w:val="Normal (Web)"/>
    <w:basedOn w:val="Normal"/>
    <w:uiPriority w:val="99"/>
    <w:rsid w:val="00B534F2"/>
  </w:style>
  <w:style w:type="character" w:styleId="PageNumber">
    <w:name w:val="page number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B534F2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uiPriority w:val="99"/>
    <w:rsid w:val="00B534F2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B534F2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8F5390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hAnsi="Arial Bold" w:cs="Arial"/>
      <w:b/>
      <w:caps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rsid w:val="00F710A0"/>
    <w:p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rsid w:val="00F710A0"/>
    <w:p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  <w:rPr>
      <w:rFonts w:cs="Arial"/>
      <w:lang w:eastAsia="en-GB"/>
    </w:r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  <w:rPr>
      <w:szCs w:val="22"/>
    </w:r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38"/>
      </w:numPr>
      <w:spacing w:before="120" w:after="120"/>
    </w:pPr>
    <w:rPr>
      <w:rFonts w:eastAsia="Calibri" w:cs="Arial"/>
      <w:b/>
      <w:caps/>
      <w:sz w:val="24"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rsid w:val="002F7535"/>
    <w:pPr>
      <w:numPr>
        <w:ilvl w:val="1"/>
        <w:numId w:val="38"/>
      </w:numPr>
      <w:spacing w:before="120" w:after="120"/>
    </w:pPr>
    <w:rPr>
      <w:rFonts w:eastAsia="Calibri" w:cs="Arial"/>
      <w:b/>
      <w:szCs w:val="22"/>
      <w:lang w:eastAsia="en-GB"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38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Heading1Char">
    <w:name w:val="Heading 1 Char"/>
    <w:link w:val="Heading1"/>
    <w:rsid w:val="007367B0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paragraph" w:styleId="ListParagraph">
    <w:name w:val="List Paragraph"/>
    <w:basedOn w:val="Normal"/>
    <w:uiPriority w:val="34"/>
    <w:rsid w:val="009345C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9E7564"/>
  </w:style>
  <w:style w:type="paragraph" w:customStyle="1" w:styleId="Style14ptBoldCentered">
    <w:name w:val="Style 14 pt Bold Centered"/>
    <w:basedOn w:val="Normal"/>
    <w:rsid w:val="00952FA5"/>
    <w:pPr>
      <w:spacing w:after="120"/>
      <w:jc w:val="center"/>
    </w:pPr>
    <w:rPr>
      <w:rFonts w:ascii="Times New Roman" w:hAnsi="Times New Roman"/>
      <w:b/>
      <w:bCs/>
      <w:sz w:val="28"/>
      <w:szCs w:val="20"/>
    </w:rPr>
  </w:style>
  <w:style w:type="paragraph" w:customStyle="1" w:styleId="Default">
    <w:name w:val="Default"/>
    <w:rsid w:val="00083D6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EA37F7"/>
    <w:rPr>
      <w:rFonts w:ascii="Arial" w:hAnsi="Arial"/>
      <w:sz w:val="22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622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39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3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3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39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3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3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3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3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3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autoRedefine/>
    <w:qFormat/>
    <w:rsid w:val="00C70EFE"/>
    <w:pPr>
      <w:numPr>
        <w:numId w:val="40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Heading1"/>
    <w:rsid w:val="00F155DC"/>
    <w:pPr>
      <w:numPr>
        <w:numId w:val="3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4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5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4A3893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qFormat/>
    <w:rsid w:val="004A3893"/>
    <w:pPr>
      <w:numPr>
        <w:numId w:val="6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7550C"/>
    <w:pPr>
      <w:numPr>
        <w:numId w:val="7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rsid w:val="00B534F2"/>
    <w:rPr>
      <w:i/>
      <w:iCs/>
    </w:rPr>
  </w:style>
  <w:style w:type="paragraph" w:customStyle="1" w:styleId="equation">
    <w:name w:val="equation"/>
    <w:basedOn w:val="Normal"/>
    <w:next w:val="BodyText"/>
    <w:rsid w:val="00B534F2"/>
    <w:pPr>
      <w:keepNext/>
      <w:numPr>
        <w:numId w:val="8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9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11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379A8"/>
    <w:pPr>
      <w:numPr>
        <w:ilvl w:val="1"/>
        <w:numId w:val="11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B534F2"/>
    <w:pPr>
      <w:numPr>
        <w:ilvl w:val="2"/>
        <w:numId w:val="12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3"/>
      </w:numPr>
    </w:pPr>
  </w:style>
  <w:style w:type="paragraph" w:styleId="NormalWeb">
    <w:name w:val="Normal (Web)"/>
    <w:basedOn w:val="Normal"/>
    <w:uiPriority w:val="99"/>
    <w:rsid w:val="00B534F2"/>
  </w:style>
  <w:style w:type="character" w:styleId="PageNumber">
    <w:name w:val="page number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B534F2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uiPriority w:val="99"/>
    <w:rsid w:val="00B534F2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B534F2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8F5390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hAnsi="Arial Bold" w:cs="Arial"/>
      <w:b/>
      <w:caps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rsid w:val="00F710A0"/>
    <w:p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rsid w:val="00F710A0"/>
    <w:p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  <w:rPr>
      <w:rFonts w:cs="Arial"/>
      <w:lang w:eastAsia="en-GB"/>
    </w:r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  <w:rPr>
      <w:szCs w:val="22"/>
    </w:r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38"/>
      </w:numPr>
      <w:spacing w:before="120" w:after="120"/>
    </w:pPr>
    <w:rPr>
      <w:rFonts w:eastAsia="Calibri" w:cs="Arial"/>
      <w:b/>
      <w:caps/>
      <w:sz w:val="24"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rsid w:val="002F7535"/>
    <w:pPr>
      <w:numPr>
        <w:ilvl w:val="1"/>
        <w:numId w:val="38"/>
      </w:numPr>
      <w:spacing w:before="120" w:after="120"/>
    </w:pPr>
    <w:rPr>
      <w:rFonts w:eastAsia="Calibri" w:cs="Arial"/>
      <w:b/>
      <w:szCs w:val="22"/>
      <w:lang w:eastAsia="en-GB"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38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Heading1Char">
    <w:name w:val="Heading 1 Char"/>
    <w:link w:val="Heading1"/>
    <w:rsid w:val="007367B0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paragraph" w:styleId="ListParagraph">
    <w:name w:val="List Paragraph"/>
    <w:basedOn w:val="Normal"/>
    <w:uiPriority w:val="34"/>
    <w:rsid w:val="009345C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9E7564"/>
  </w:style>
  <w:style w:type="paragraph" w:customStyle="1" w:styleId="Style14ptBoldCentered">
    <w:name w:val="Style 14 pt Bold Centered"/>
    <w:basedOn w:val="Normal"/>
    <w:rsid w:val="00952FA5"/>
    <w:pPr>
      <w:spacing w:after="120"/>
      <w:jc w:val="center"/>
    </w:pPr>
    <w:rPr>
      <w:rFonts w:ascii="Times New Roman" w:hAnsi="Times New Roman"/>
      <w:b/>
      <w:bCs/>
      <w:sz w:val="28"/>
      <w:szCs w:val="20"/>
    </w:rPr>
  </w:style>
  <w:style w:type="paragraph" w:customStyle="1" w:styleId="Default">
    <w:name w:val="Default"/>
    <w:rsid w:val="00083D6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EA37F7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2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3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59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04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mailto:contact@iala-aism.org" TargetMode="External"/><Relationship Id="rId20" Type="http://schemas.openxmlformats.org/officeDocument/2006/relationships/footer" Target="footer3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hyperlink" Target="http://www.iala-aism.org" TargetMode="External"/><Relationship Id="rId11" Type="http://schemas.openxmlformats.org/officeDocument/2006/relationships/hyperlink" Target="mailto:contact@iala-aism.org" TargetMode="External"/><Relationship Id="rId12" Type="http://schemas.openxmlformats.org/officeDocument/2006/relationships/hyperlink" Target="http://www.iala-aism.org" TargetMode="External"/><Relationship Id="rId13" Type="http://schemas.openxmlformats.org/officeDocument/2006/relationships/image" Target="media/image1.png"/><Relationship Id="rId14" Type="http://schemas.openxmlformats.org/officeDocument/2006/relationships/comments" Target="comments.xml"/><Relationship Id="rId15" Type="http://schemas.openxmlformats.org/officeDocument/2006/relationships/header" Target="header1.xml"/><Relationship Id="rId16" Type="http://schemas.openxmlformats.org/officeDocument/2006/relationships/header" Target="header2.xml"/><Relationship Id="rId17" Type="http://schemas.openxmlformats.org/officeDocument/2006/relationships/footer" Target="footer1.xml"/><Relationship Id="rId18" Type="http://schemas.openxmlformats.org/officeDocument/2006/relationships/footer" Target="footer2.xml"/><Relationship Id="rId19" Type="http://schemas.openxmlformats.org/officeDocument/2006/relationships/header" Target="header3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ve-g\Desktop\Guidelline%20Template_Jun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8FC47-F743-214E-B9E1-D51371D4F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\Users\steve-g\Desktop\Guidelline Template_Jun11.dot</Template>
  <TotalTime>0</TotalTime>
  <Pages>11</Pages>
  <Words>2442</Words>
  <Characters>13922</Characters>
  <Application>Microsoft Macintosh Word</Application>
  <DocSecurity>0</DocSecurity>
  <Lines>116</Lines>
  <Paragraphs>32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Guidelline Template</vt:lpstr>
      <vt:lpstr>Guidelline Template</vt:lpstr>
    </vt:vector>
  </TitlesOfParts>
  <Company>Kongsberg Norcontrol IT</Company>
  <LinksUpToDate>false</LinksUpToDate>
  <CharactersWithSpaces>16332</CharactersWithSpaces>
  <SharedDoc>false</SharedDoc>
  <HLinks>
    <vt:vector size="132" baseType="variant">
      <vt:variant>
        <vt:i4>1900596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1966132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_Toc216488847</vt:lpwstr>
      </vt:variant>
      <vt:variant>
        <vt:i4>1245243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_Toc290105994</vt:lpwstr>
      </vt:variant>
      <vt:variant>
        <vt:i4>1245243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_Toc290105993</vt:lpwstr>
      </vt:variant>
      <vt:variant>
        <vt:i4>1245243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_Toc290105992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_Toc290105991</vt:lpwstr>
      </vt:variant>
      <vt:variant>
        <vt:i4>1245243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_Toc290105990</vt:lpwstr>
      </vt:variant>
      <vt:variant>
        <vt:i4>1179707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_Toc290105989</vt:lpwstr>
      </vt:variant>
      <vt:variant>
        <vt:i4>1179707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_Toc290105988</vt:lpwstr>
      </vt:variant>
      <vt:variant>
        <vt:i4>1179707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_Toc290105987</vt:lpwstr>
      </vt:variant>
      <vt:variant>
        <vt:i4>1179707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_Toc290105986</vt:lpwstr>
      </vt:variant>
      <vt:variant>
        <vt:i4>1179707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_Toc290105985</vt:lpwstr>
      </vt:variant>
      <vt:variant>
        <vt:i4>1179707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_Toc290105984</vt:lpwstr>
      </vt:variant>
      <vt:variant>
        <vt:i4>1179707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_Toc290105983</vt:lpwstr>
      </vt:variant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_Toc290105982</vt:lpwstr>
      </vt:variant>
      <vt:variant>
        <vt:i4>1179707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_Toc290105981</vt:lpwstr>
      </vt:variant>
      <vt:variant>
        <vt:i4>1179707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_Toc290105980</vt:lpwstr>
      </vt:variant>
      <vt:variant>
        <vt:i4>1900603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_Toc290105979</vt:lpwstr>
      </vt:variant>
      <vt:variant>
        <vt:i4>1900603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_Toc290105978</vt:lpwstr>
      </vt:variant>
      <vt:variant>
        <vt:i4>1900603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_Toc290105977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6160444</vt:i4>
      </vt:variant>
      <vt:variant>
        <vt:i4>0</vt:i4>
      </vt:variant>
      <vt:variant>
        <vt:i4>0</vt:i4>
      </vt:variant>
      <vt:variant>
        <vt:i4>5</vt:i4>
      </vt:variant>
      <vt:variant>
        <vt:lpwstr>mailto:contact@iala-aism.org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Guidelline Template</dc:title>
  <dc:creator>Steve Guest</dc:creator>
  <cp:lastModifiedBy>Office 2004 Test Drive User</cp:lastModifiedBy>
  <cp:revision>2</cp:revision>
  <cp:lastPrinted>2008-12-16T07:01:00Z</cp:lastPrinted>
  <dcterms:created xsi:type="dcterms:W3CDTF">2013-08-09T08:04:00Z</dcterms:created>
  <dcterms:modified xsi:type="dcterms:W3CDTF">2013-08-09T08:04:00Z</dcterms:modified>
</cp:coreProperties>
</file>